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D06" w:rsidRPr="00160113" w:rsidRDefault="00DB4715" w:rsidP="007B21B1">
      <w:pPr>
        <w:spacing w:before="30" w:after="0" w:line="360" w:lineRule="auto"/>
        <w:rPr>
          <w:rFonts w:ascii="Times New Roman" w:hAnsi="Times New Roman" w:cs="Times New Roman"/>
          <w:b/>
          <w:sz w:val="28"/>
          <w:szCs w:val="28"/>
        </w:rPr>
      </w:pPr>
      <w:r>
        <w:rPr>
          <w:rFonts w:ascii="Times New Roman" w:hAnsi="Times New Roman" w:cs="Times New Roman"/>
          <w:b/>
          <w:sz w:val="28"/>
          <w:szCs w:val="28"/>
        </w:rPr>
        <w:t xml:space="preserve"> </w:t>
      </w:r>
      <w:r w:rsidR="003328BD">
        <w:rPr>
          <w:rFonts w:ascii="Times New Roman" w:hAnsi="Times New Roman" w:cs="Times New Roman"/>
          <w:b/>
          <w:sz w:val="28"/>
          <w:szCs w:val="28"/>
        </w:rPr>
        <w:t>УДК</w:t>
      </w:r>
      <w:r w:rsidR="00526123">
        <w:rPr>
          <w:rFonts w:ascii="Times New Roman" w:hAnsi="Times New Roman" w:cs="Times New Roman"/>
          <w:b/>
          <w:sz w:val="28"/>
          <w:szCs w:val="28"/>
        </w:rPr>
        <w:t xml:space="preserve"> 811.111: 81</w:t>
      </w:r>
      <w:r w:rsidR="00526123" w:rsidRPr="001E3133">
        <w:rPr>
          <w:rFonts w:ascii="Times New Roman" w:hAnsi="Times New Roman" w:cs="Times New Roman"/>
          <w:b/>
          <w:sz w:val="28"/>
          <w:szCs w:val="28"/>
        </w:rPr>
        <w:t>’</w:t>
      </w:r>
      <w:r w:rsidR="00526123">
        <w:rPr>
          <w:rFonts w:ascii="Times New Roman" w:hAnsi="Times New Roman" w:cs="Times New Roman"/>
          <w:b/>
          <w:sz w:val="28"/>
          <w:szCs w:val="28"/>
          <w:lang w:val="uk-UA"/>
        </w:rPr>
        <w:t>42</w:t>
      </w:r>
    </w:p>
    <w:p w:rsidR="00EC35A4" w:rsidRPr="00160113" w:rsidRDefault="001E3133" w:rsidP="00411650">
      <w:pPr>
        <w:spacing w:before="30" w:after="0" w:line="360" w:lineRule="auto"/>
        <w:jc w:val="center"/>
        <w:rPr>
          <w:rFonts w:ascii="Times New Roman" w:hAnsi="Times New Roman" w:cs="Times New Roman"/>
          <w:b/>
          <w:sz w:val="28"/>
          <w:szCs w:val="28"/>
        </w:rPr>
      </w:pPr>
      <w:r w:rsidRPr="001E3133">
        <w:rPr>
          <w:rFonts w:ascii="Times New Roman" w:hAnsi="Times New Roman" w:cs="Times New Roman"/>
          <w:b/>
          <w:sz w:val="28"/>
          <w:szCs w:val="28"/>
        </w:rPr>
        <w:t>ПОЛІТИЧНИЙ ДИСКУРС Б</w:t>
      </w:r>
      <w:r w:rsidR="00160113" w:rsidRPr="00160113">
        <w:rPr>
          <w:rFonts w:ascii="Times New Roman" w:hAnsi="Times New Roman" w:cs="Times New Roman"/>
          <w:b/>
          <w:sz w:val="28"/>
          <w:szCs w:val="28"/>
        </w:rPr>
        <w:t xml:space="preserve">. ОБАМИ </w:t>
      </w:r>
      <w:r w:rsidR="00015F4E" w:rsidRPr="00015F4E">
        <w:rPr>
          <w:rFonts w:ascii="Times New Roman" w:hAnsi="Times New Roman" w:cs="Times New Roman"/>
          <w:b/>
          <w:sz w:val="28"/>
          <w:szCs w:val="28"/>
        </w:rPr>
        <w:t>:</w:t>
      </w:r>
      <w:r w:rsidR="004D0896">
        <w:rPr>
          <w:rFonts w:ascii="Times New Roman" w:hAnsi="Times New Roman" w:cs="Times New Roman"/>
          <w:b/>
          <w:sz w:val="28"/>
          <w:szCs w:val="28"/>
        </w:rPr>
        <w:t xml:space="preserve"> </w:t>
      </w:r>
      <w:r w:rsidR="00160113" w:rsidRPr="00160113">
        <w:rPr>
          <w:rFonts w:ascii="Times New Roman" w:hAnsi="Times New Roman" w:cs="Times New Roman"/>
          <w:b/>
          <w:sz w:val="28"/>
          <w:szCs w:val="28"/>
        </w:rPr>
        <w:t>МАНІПУЛЯТИВНІ ТЕХНОЛОГІЇ (</w:t>
      </w:r>
      <w:r w:rsidR="00EC35A4">
        <w:rPr>
          <w:rFonts w:ascii="Times New Roman" w:hAnsi="Times New Roman" w:cs="Times New Roman"/>
          <w:b/>
          <w:sz w:val="28"/>
          <w:szCs w:val="28"/>
        </w:rPr>
        <w:t xml:space="preserve"> </w:t>
      </w:r>
      <w:r w:rsidR="00160113" w:rsidRPr="00160113">
        <w:rPr>
          <w:rFonts w:ascii="Times New Roman" w:hAnsi="Times New Roman" w:cs="Times New Roman"/>
          <w:b/>
          <w:sz w:val="28"/>
          <w:szCs w:val="28"/>
        </w:rPr>
        <w:t>НА МАТЕРІАЛІ ЗВЕРНЕННЯ ДО ГЕНЕРАЛЬН</w:t>
      </w:r>
      <w:r w:rsidR="00160113">
        <w:rPr>
          <w:rFonts w:ascii="Times New Roman" w:hAnsi="Times New Roman" w:cs="Times New Roman"/>
          <w:b/>
          <w:sz w:val="28"/>
          <w:szCs w:val="28"/>
        </w:rPr>
        <w:t>ОЇ АСАМБЛЕЇ ООН ВІД 24.09.14 Р.</w:t>
      </w:r>
      <w:r w:rsidR="00160113" w:rsidRPr="00160113">
        <w:rPr>
          <w:rFonts w:ascii="Times New Roman" w:hAnsi="Times New Roman" w:cs="Times New Roman"/>
          <w:b/>
          <w:sz w:val="28"/>
          <w:szCs w:val="28"/>
        </w:rPr>
        <w:t xml:space="preserve"> )</w:t>
      </w:r>
    </w:p>
    <w:p w:rsidR="004D6B61" w:rsidRDefault="004D6B61" w:rsidP="004D6B61">
      <w:pPr>
        <w:spacing w:before="30" w:after="0" w:line="360" w:lineRule="auto"/>
        <w:ind w:left="709"/>
        <w:rPr>
          <w:rFonts w:ascii="Times New Roman" w:hAnsi="Times New Roman" w:cs="Times New Roman"/>
          <w:b/>
          <w:sz w:val="28"/>
          <w:szCs w:val="28"/>
          <w:lang w:val="uk-UA"/>
        </w:rPr>
      </w:pPr>
      <w:r>
        <w:rPr>
          <w:rFonts w:ascii="Times New Roman" w:hAnsi="Times New Roman" w:cs="Times New Roman"/>
          <w:b/>
          <w:sz w:val="28"/>
          <w:szCs w:val="28"/>
          <w:lang w:val="uk-UA"/>
        </w:rPr>
        <w:t xml:space="preserve">                                     Гуменюк Н.Г.</w:t>
      </w:r>
    </w:p>
    <w:p w:rsidR="0053291A" w:rsidRPr="00DE4152" w:rsidRDefault="0013484B" w:rsidP="004D6B61">
      <w:pPr>
        <w:spacing w:before="30" w:after="0" w:line="360" w:lineRule="auto"/>
        <w:ind w:left="709"/>
        <w:rPr>
          <w:rFonts w:ascii="Times New Roman" w:hAnsi="Times New Roman" w:cs="Times New Roman"/>
          <w:i/>
          <w:sz w:val="28"/>
          <w:szCs w:val="28"/>
        </w:rPr>
      </w:pPr>
      <w:r>
        <w:rPr>
          <w:rFonts w:ascii="Times New Roman" w:hAnsi="Times New Roman" w:cs="Times New Roman"/>
          <w:i/>
          <w:sz w:val="28"/>
          <w:szCs w:val="28"/>
          <w:lang w:val="uk-UA"/>
        </w:rPr>
        <w:t xml:space="preserve">Подана робота присвячена </w:t>
      </w:r>
      <w:r w:rsidR="00DE4152">
        <w:rPr>
          <w:rFonts w:ascii="Times New Roman" w:hAnsi="Times New Roman" w:cs="Times New Roman"/>
          <w:i/>
          <w:sz w:val="28"/>
          <w:szCs w:val="28"/>
          <w:lang w:val="uk-UA"/>
        </w:rPr>
        <w:t xml:space="preserve">розгляду </w:t>
      </w:r>
      <w:proofErr w:type="spellStart"/>
      <w:r w:rsidR="00DE4152">
        <w:rPr>
          <w:rFonts w:ascii="Times New Roman" w:hAnsi="Times New Roman" w:cs="Times New Roman"/>
          <w:i/>
          <w:sz w:val="28"/>
          <w:szCs w:val="28"/>
        </w:rPr>
        <w:t>маніпулятивних</w:t>
      </w:r>
      <w:proofErr w:type="spellEnd"/>
      <w:r w:rsidR="00DE4152">
        <w:rPr>
          <w:rFonts w:ascii="Times New Roman" w:hAnsi="Times New Roman" w:cs="Times New Roman"/>
          <w:i/>
          <w:sz w:val="28"/>
          <w:szCs w:val="28"/>
        </w:rPr>
        <w:t xml:space="preserve"> </w:t>
      </w:r>
      <w:proofErr w:type="spellStart"/>
      <w:r w:rsidR="00DE4152">
        <w:rPr>
          <w:rFonts w:ascii="Times New Roman" w:hAnsi="Times New Roman" w:cs="Times New Roman"/>
          <w:i/>
          <w:sz w:val="28"/>
          <w:szCs w:val="28"/>
        </w:rPr>
        <w:t>техноло</w:t>
      </w:r>
      <w:r w:rsidR="00B51431" w:rsidRPr="00B51431">
        <w:rPr>
          <w:rFonts w:ascii="Times New Roman" w:hAnsi="Times New Roman" w:cs="Times New Roman"/>
          <w:i/>
          <w:sz w:val="28"/>
          <w:szCs w:val="28"/>
        </w:rPr>
        <w:t>г</w:t>
      </w:r>
      <w:r w:rsidR="00DE4152" w:rsidRPr="00DE4152">
        <w:rPr>
          <w:rFonts w:ascii="Times New Roman" w:hAnsi="Times New Roman" w:cs="Times New Roman"/>
          <w:i/>
          <w:sz w:val="28"/>
          <w:szCs w:val="28"/>
        </w:rPr>
        <w:t>ій</w:t>
      </w:r>
      <w:proofErr w:type="spellEnd"/>
      <w:r w:rsidR="00DE4152" w:rsidRPr="00DE4152">
        <w:rPr>
          <w:rFonts w:ascii="Times New Roman" w:hAnsi="Times New Roman" w:cs="Times New Roman"/>
          <w:i/>
          <w:sz w:val="28"/>
          <w:szCs w:val="28"/>
        </w:rPr>
        <w:t xml:space="preserve"> у </w:t>
      </w:r>
      <w:proofErr w:type="spellStart"/>
      <w:r w:rsidR="00DE4152" w:rsidRPr="00DE4152">
        <w:rPr>
          <w:rFonts w:ascii="Times New Roman" w:hAnsi="Times New Roman" w:cs="Times New Roman"/>
          <w:i/>
          <w:sz w:val="28"/>
          <w:szCs w:val="28"/>
        </w:rPr>
        <w:t>зверненні</w:t>
      </w:r>
      <w:proofErr w:type="spellEnd"/>
      <w:r w:rsidR="00DE4152" w:rsidRPr="00DE4152">
        <w:rPr>
          <w:rFonts w:ascii="Times New Roman" w:hAnsi="Times New Roman" w:cs="Times New Roman"/>
          <w:i/>
          <w:sz w:val="28"/>
          <w:szCs w:val="28"/>
        </w:rPr>
        <w:t xml:space="preserve"> Б. </w:t>
      </w:r>
      <w:proofErr w:type="spellStart"/>
      <w:r w:rsidR="00DE4152" w:rsidRPr="00DE4152">
        <w:rPr>
          <w:rFonts w:ascii="Times New Roman" w:hAnsi="Times New Roman" w:cs="Times New Roman"/>
          <w:i/>
          <w:sz w:val="28"/>
          <w:szCs w:val="28"/>
        </w:rPr>
        <w:t>Обами</w:t>
      </w:r>
      <w:proofErr w:type="spellEnd"/>
      <w:r w:rsidR="00DE4152" w:rsidRPr="00DE4152">
        <w:rPr>
          <w:rFonts w:ascii="Times New Roman" w:hAnsi="Times New Roman" w:cs="Times New Roman"/>
          <w:i/>
          <w:sz w:val="28"/>
          <w:szCs w:val="28"/>
        </w:rPr>
        <w:t xml:space="preserve"> до </w:t>
      </w:r>
      <w:proofErr w:type="spellStart"/>
      <w:r w:rsidR="00DE4152" w:rsidRPr="00DE4152">
        <w:rPr>
          <w:rFonts w:ascii="Times New Roman" w:hAnsi="Times New Roman" w:cs="Times New Roman"/>
          <w:i/>
          <w:sz w:val="28"/>
          <w:szCs w:val="28"/>
        </w:rPr>
        <w:t>Генеральної</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Асамблеї</w:t>
      </w:r>
      <w:proofErr w:type="spellEnd"/>
      <w:r w:rsidR="00DE4152" w:rsidRPr="00DE4152">
        <w:rPr>
          <w:rFonts w:ascii="Times New Roman" w:hAnsi="Times New Roman" w:cs="Times New Roman"/>
          <w:i/>
          <w:sz w:val="28"/>
          <w:szCs w:val="28"/>
        </w:rPr>
        <w:t xml:space="preserve"> ООН </w:t>
      </w:r>
      <w:proofErr w:type="spellStart"/>
      <w:r w:rsidR="00DE4152" w:rsidRPr="00DE4152">
        <w:rPr>
          <w:rFonts w:ascii="Times New Roman" w:hAnsi="Times New Roman" w:cs="Times New Roman"/>
          <w:i/>
          <w:sz w:val="28"/>
          <w:szCs w:val="28"/>
        </w:rPr>
        <w:t>від</w:t>
      </w:r>
      <w:proofErr w:type="spellEnd"/>
      <w:r w:rsidR="00DE4152" w:rsidRPr="00DE4152">
        <w:rPr>
          <w:rFonts w:ascii="Times New Roman" w:hAnsi="Times New Roman" w:cs="Times New Roman"/>
          <w:i/>
          <w:sz w:val="28"/>
          <w:szCs w:val="28"/>
        </w:rPr>
        <w:t xml:space="preserve"> 24.09.14 р. з точки </w:t>
      </w:r>
      <w:proofErr w:type="spellStart"/>
      <w:r w:rsidR="00DE4152" w:rsidRPr="00DE4152">
        <w:rPr>
          <w:rFonts w:ascii="Times New Roman" w:hAnsi="Times New Roman" w:cs="Times New Roman"/>
          <w:i/>
          <w:sz w:val="28"/>
          <w:szCs w:val="28"/>
        </w:rPr>
        <w:t>зору</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дейктичних</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полів</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Механізми</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розшарування</w:t>
      </w:r>
      <w:proofErr w:type="spellEnd"/>
      <w:r w:rsidR="00DE4152" w:rsidRPr="00DE4152">
        <w:rPr>
          <w:rFonts w:ascii="Times New Roman" w:hAnsi="Times New Roman" w:cs="Times New Roman"/>
          <w:i/>
          <w:sz w:val="28"/>
          <w:szCs w:val="28"/>
        </w:rPr>
        <w:t xml:space="preserve"> та </w:t>
      </w:r>
      <w:proofErr w:type="spellStart"/>
      <w:proofErr w:type="gramStart"/>
      <w:r w:rsidR="00DE4152" w:rsidRPr="00DE4152">
        <w:rPr>
          <w:rFonts w:ascii="Times New Roman" w:hAnsi="Times New Roman" w:cs="Times New Roman"/>
          <w:i/>
          <w:sz w:val="28"/>
          <w:szCs w:val="28"/>
        </w:rPr>
        <w:t>п</w:t>
      </w:r>
      <w:proofErr w:type="gramEnd"/>
      <w:r w:rsidR="00DE4152" w:rsidRPr="00DE4152">
        <w:rPr>
          <w:rFonts w:ascii="Times New Roman" w:hAnsi="Times New Roman" w:cs="Times New Roman"/>
          <w:i/>
          <w:sz w:val="28"/>
          <w:szCs w:val="28"/>
        </w:rPr>
        <w:t>ідключення</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дейктичних</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полів</w:t>
      </w:r>
      <w:proofErr w:type="spellEnd"/>
      <w:r w:rsidR="00DE4152" w:rsidRPr="00DE4152">
        <w:rPr>
          <w:rFonts w:ascii="Times New Roman" w:hAnsi="Times New Roman" w:cs="Times New Roman"/>
          <w:i/>
          <w:sz w:val="28"/>
          <w:szCs w:val="28"/>
        </w:rPr>
        <w:t xml:space="preserve"> у </w:t>
      </w:r>
      <w:proofErr w:type="spellStart"/>
      <w:r w:rsidR="00DE4152" w:rsidRPr="00DE4152">
        <w:rPr>
          <w:rFonts w:ascii="Times New Roman" w:hAnsi="Times New Roman" w:cs="Times New Roman"/>
          <w:i/>
          <w:sz w:val="28"/>
          <w:szCs w:val="28"/>
        </w:rPr>
        <w:t>промові</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Б.Обами</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забезпечують</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реалізацію</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маніпулятивної</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компоненти</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його</w:t>
      </w:r>
      <w:proofErr w:type="spellEnd"/>
      <w:r w:rsidR="00DE4152" w:rsidRPr="00DE4152">
        <w:rPr>
          <w:rFonts w:ascii="Times New Roman" w:hAnsi="Times New Roman" w:cs="Times New Roman"/>
          <w:i/>
          <w:sz w:val="28"/>
          <w:szCs w:val="28"/>
        </w:rPr>
        <w:t xml:space="preserve"> </w:t>
      </w:r>
      <w:proofErr w:type="spellStart"/>
      <w:r w:rsidR="00DE4152" w:rsidRPr="00DE4152">
        <w:rPr>
          <w:rFonts w:ascii="Times New Roman" w:hAnsi="Times New Roman" w:cs="Times New Roman"/>
          <w:i/>
          <w:sz w:val="28"/>
          <w:szCs w:val="28"/>
        </w:rPr>
        <w:t>промови</w:t>
      </w:r>
      <w:proofErr w:type="spellEnd"/>
      <w:r w:rsidR="00DE4152" w:rsidRPr="00DE4152">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Використання</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цих</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механізмів</w:t>
      </w:r>
      <w:proofErr w:type="spellEnd"/>
      <w:r w:rsidR="00B51431" w:rsidRPr="00B51431">
        <w:rPr>
          <w:rFonts w:ascii="Times New Roman" w:hAnsi="Times New Roman" w:cs="Times New Roman"/>
          <w:i/>
          <w:sz w:val="28"/>
          <w:szCs w:val="28"/>
        </w:rPr>
        <w:t xml:space="preserve"> є </w:t>
      </w:r>
      <w:proofErr w:type="spellStart"/>
      <w:r w:rsidR="00B51431" w:rsidRPr="00B51431">
        <w:rPr>
          <w:rFonts w:ascii="Times New Roman" w:hAnsi="Times New Roman" w:cs="Times New Roman"/>
          <w:i/>
          <w:sz w:val="28"/>
          <w:szCs w:val="28"/>
        </w:rPr>
        <w:t>неодміною</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частиною</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сучасної</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медіакультури</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сучасного</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постіндустріального</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суспільства</w:t>
      </w:r>
      <w:proofErr w:type="spellEnd"/>
      <w:r w:rsidR="00B51431" w:rsidRPr="00B51431">
        <w:rPr>
          <w:rFonts w:ascii="Times New Roman" w:hAnsi="Times New Roman" w:cs="Times New Roman"/>
          <w:i/>
          <w:sz w:val="28"/>
          <w:szCs w:val="28"/>
        </w:rPr>
        <w:t xml:space="preserve">. </w:t>
      </w:r>
      <w:proofErr w:type="gramStart"/>
      <w:r w:rsidR="00B51431" w:rsidRPr="00B51431">
        <w:rPr>
          <w:rFonts w:ascii="Times New Roman" w:hAnsi="Times New Roman" w:cs="Times New Roman"/>
          <w:i/>
          <w:sz w:val="28"/>
          <w:szCs w:val="28"/>
        </w:rPr>
        <w:t>Людина</w:t>
      </w:r>
      <w:proofErr w:type="gram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повина</w:t>
      </w:r>
      <w:proofErr w:type="spellEnd"/>
      <w:r w:rsidR="00B51431" w:rsidRPr="00B51431">
        <w:rPr>
          <w:rFonts w:ascii="Times New Roman" w:hAnsi="Times New Roman" w:cs="Times New Roman"/>
          <w:i/>
          <w:sz w:val="28"/>
          <w:szCs w:val="28"/>
        </w:rPr>
        <w:t xml:space="preserve"> знати і </w:t>
      </w:r>
      <w:proofErr w:type="spellStart"/>
      <w:r w:rsidR="00B51431" w:rsidRPr="00B51431">
        <w:rPr>
          <w:rFonts w:ascii="Times New Roman" w:hAnsi="Times New Roman" w:cs="Times New Roman"/>
          <w:i/>
          <w:sz w:val="28"/>
          <w:szCs w:val="28"/>
        </w:rPr>
        <w:t>розуміти</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дії</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які</w:t>
      </w:r>
      <w:proofErr w:type="spellEnd"/>
      <w:r w:rsidR="00B51431" w:rsidRPr="00B51431">
        <w:rPr>
          <w:rFonts w:ascii="Times New Roman" w:hAnsi="Times New Roman" w:cs="Times New Roman"/>
          <w:i/>
          <w:sz w:val="28"/>
          <w:szCs w:val="28"/>
        </w:rPr>
        <w:t xml:space="preserve"> над нею </w:t>
      </w:r>
      <w:proofErr w:type="spellStart"/>
      <w:r w:rsidR="00B51431" w:rsidRPr="00B51431">
        <w:rPr>
          <w:rFonts w:ascii="Times New Roman" w:hAnsi="Times New Roman" w:cs="Times New Roman"/>
          <w:i/>
          <w:sz w:val="28"/>
          <w:szCs w:val="28"/>
        </w:rPr>
        <w:t>чинять</w:t>
      </w:r>
      <w:proofErr w:type="spellEnd"/>
      <w:r w:rsidR="00B51431" w:rsidRPr="00B51431">
        <w:rPr>
          <w:rFonts w:ascii="Times New Roman" w:hAnsi="Times New Roman" w:cs="Times New Roman"/>
          <w:i/>
          <w:sz w:val="28"/>
          <w:szCs w:val="28"/>
        </w:rPr>
        <w:t xml:space="preserve"> технологи </w:t>
      </w:r>
      <w:proofErr w:type="spellStart"/>
      <w:r w:rsidR="00B51431" w:rsidRPr="00B51431">
        <w:rPr>
          <w:rFonts w:ascii="Times New Roman" w:hAnsi="Times New Roman" w:cs="Times New Roman"/>
          <w:i/>
          <w:sz w:val="28"/>
          <w:szCs w:val="28"/>
        </w:rPr>
        <w:t>сучасного</w:t>
      </w:r>
      <w:proofErr w:type="spellEnd"/>
      <w:r w:rsidR="00B51431" w:rsidRPr="00B51431">
        <w:rPr>
          <w:rFonts w:ascii="Times New Roman" w:hAnsi="Times New Roman" w:cs="Times New Roman"/>
          <w:i/>
          <w:sz w:val="28"/>
          <w:szCs w:val="28"/>
        </w:rPr>
        <w:t xml:space="preserve"> </w:t>
      </w:r>
      <w:proofErr w:type="spellStart"/>
      <w:r w:rsidR="00B51431" w:rsidRPr="00B51431">
        <w:rPr>
          <w:rFonts w:ascii="Times New Roman" w:hAnsi="Times New Roman" w:cs="Times New Roman"/>
          <w:i/>
          <w:sz w:val="28"/>
          <w:szCs w:val="28"/>
        </w:rPr>
        <w:t>впливу</w:t>
      </w:r>
      <w:proofErr w:type="spellEnd"/>
      <w:r w:rsidR="00B51431" w:rsidRPr="00B51431">
        <w:rPr>
          <w:rFonts w:ascii="Times New Roman" w:hAnsi="Times New Roman" w:cs="Times New Roman"/>
          <w:i/>
          <w:sz w:val="28"/>
          <w:szCs w:val="28"/>
        </w:rPr>
        <w:t xml:space="preserve"> на </w:t>
      </w:r>
      <w:proofErr w:type="spellStart"/>
      <w:r w:rsidR="00B51431" w:rsidRPr="00B51431">
        <w:rPr>
          <w:rFonts w:ascii="Times New Roman" w:hAnsi="Times New Roman" w:cs="Times New Roman"/>
          <w:i/>
          <w:sz w:val="28"/>
          <w:szCs w:val="28"/>
        </w:rPr>
        <w:t>людину</w:t>
      </w:r>
      <w:proofErr w:type="spellEnd"/>
      <w:r w:rsidR="00B51431" w:rsidRPr="00B51431">
        <w:rPr>
          <w:rFonts w:ascii="Times New Roman" w:hAnsi="Times New Roman" w:cs="Times New Roman"/>
          <w:i/>
          <w:sz w:val="28"/>
          <w:szCs w:val="28"/>
        </w:rPr>
        <w:t>.</w:t>
      </w:r>
      <w:r w:rsidR="00DE4152" w:rsidRPr="00DE4152">
        <w:rPr>
          <w:rFonts w:ascii="Times New Roman" w:hAnsi="Times New Roman" w:cs="Times New Roman"/>
          <w:i/>
          <w:sz w:val="28"/>
          <w:szCs w:val="28"/>
        </w:rPr>
        <w:t xml:space="preserve">  </w:t>
      </w:r>
    </w:p>
    <w:p w:rsidR="0053291A" w:rsidRPr="00B51431" w:rsidRDefault="00B51431" w:rsidP="004D6B61">
      <w:pPr>
        <w:spacing w:before="30" w:after="0" w:line="360" w:lineRule="auto"/>
        <w:ind w:left="709"/>
        <w:rPr>
          <w:rFonts w:ascii="Times New Roman" w:hAnsi="Times New Roman" w:cs="Times New Roman"/>
          <w:i/>
          <w:sz w:val="28"/>
          <w:szCs w:val="28"/>
        </w:rPr>
      </w:pPr>
      <w:r>
        <w:rPr>
          <w:rFonts w:ascii="Times New Roman" w:hAnsi="Times New Roman" w:cs="Times New Roman"/>
          <w:i/>
          <w:sz w:val="28"/>
          <w:szCs w:val="28"/>
          <w:lang w:val="uk-UA"/>
        </w:rPr>
        <w:t xml:space="preserve">Ключові слова: </w:t>
      </w:r>
      <w:proofErr w:type="spellStart"/>
      <w:r w:rsidRPr="00B51431">
        <w:rPr>
          <w:rFonts w:ascii="Times New Roman" w:hAnsi="Times New Roman" w:cs="Times New Roman"/>
          <w:i/>
          <w:sz w:val="28"/>
          <w:szCs w:val="28"/>
        </w:rPr>
        <w:t>дейкти</w:t>
      </w:r>
      <w:r>
        <w:rPr>
          <w:rFonts w:ascii="Times New Roman" w:hAnsi="Times New Roman" w:cs="Times New Roman"/>
          <w:i/>
          <w:sz w:val="28"/>
          <w:szCs w:val="28"/>
        </w:rPr>
        <w:t>чне</w:t>
      </w:r>
      <w:proofErr w:type="spellEnd"/>
      <w:r>
        <w:rPr>
          <w:rFonts w:ascii="Times New Roman" w:hAnsi="Times New Roman" w:cs="Times New Roman"/>
          <w:i/>
          <w:sz w:val="28"/>
          <w:szCs w:val="28"/>
        </w:rPr>
        <w:t xml:space="preserve"> поле, </w:t>
      </w:r>
      <w:proofErr w:type="spellStart"/>
      <w:r>
        <w:rPr>
          <w:rFonts w:ascii="Times New Roman" w:hAnsi="Times New Roman" w:cs="Times New Roman"/>
          <w:i/>
          <w:sz w:val="28"/>
          <w:szCs w:val="28"/>
        </w:rPr>
        <w:t>розшарування</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дейктичн</w:t>
      </w:r>
      <w:r w:rsidRPr="00B51431">
        <w:rPr>
          <w:rFonts w:ascii="Times New Roman" w:hAnsi="Times New Roman" w:cs="Times New Roman"/>
          <w:i/>
          <w:sz w:val="28"/>
          <w:szCs w:val="28"/>
        </w:rPr>
        <w:t>ого</w:t>
      </w:r>
      <w:proofErr w:type="spellEnd"/>
      <w:r w:rsidRPr="00B51431">
        <w:rPr>
          <w:rFonts w:ascii="Times New Roman" w:hAnsi="Times New Roman" w:cs="Times New Roman"/>
          <w:i/>
          <w:sz w:val="28"/>
          <w:szCs w:val="28"/>
        </w:rPr>
        <w:t xml:space="preserve"> поля, </w:t>
      </w:r>
      <w:proofErr w:type="spellStart"/>
      <w:r w:rsidRPr="00B51431">
        <w:rPr>
          <w:rFonts w:ascii="Times New Roman" w:hAnsi="Times New Roman" w:cs="Times New Roman"/>
          <w:i/>
          <w:sz w:val="28"/>
          <w:szCs w:val="28"/>
        </w:rPr>
        <w:t>підключенн</w:t>
      </w:r>
      <w:r>
        <w:rPr>
          <w:rFonts w:ascii="Times New Roman" w:hAnsi="Times New Roman" w:cs="Times New Roman"/>
          <w:i/>
          <w:sz w:val="28"/>
          <w:szCs w:val="28"/>
        </w:rPr>
        <w:t>я</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дейктичного</w:t>
      </w:r>
      <w:proofErr w:type="spellEnd"/>
      <w:r>
        <w:rPr>
          <w:rFonts w:ascii="Times New Roman" w:hAnsi="Times New Roman" w:cs="Times New Roman"/>
          <w:i/>
          <w:sz w:val="28"/>
          <w:szCs w:val="28"/>
        </w:rPr>
        <w:t xml:space="preserve"> поля, </w:t>
      </w:r>
      <w:proofErr w:type="spellStart"/>
      <w:r>
        <w:rPr>
          <w:rFonts w:ascii="Times New Roman" w:hAnsi="Times New Roman" w:cs="Times New Roman"/>
          <w:i/>
          <w:sz w:val="28"/>
          <w:szCs w:val="28"/>
        </w:rPr>
        <w:t>маніпуляція</w:t>
      </w:r>
      <w:proofErr w:type="spellEnd"/>
    </w:p>
    <w:p w:rsidR="00B51431" w:rsidRPr="004D0896" w:rsidRDefault="00B51431" w:rsidP="00B51431">
      <w:pPr>
        <w:spacing w:before="30" w:after="0" w:line="360" w:lineRule="auto"/>
        <w:rPr>
          <w:rFonts w:ascii="Times New Roman" w:hAnsi="Times New Roman" w:cs="Times New Roman"/>
          <w:i/>
          <w:sz w:val="28"/>
          <w:szCs w:val="28"/>
        </w:rPr>
      </w:pPr>
      <w:r w:rsidRPr="00B51431">
        <w:rPr>
          <w:rFonts w:ascii="Times New Roman" w:hAnsi="Times New Roman" w:cs="Times New Roman"/>
          <w:i/>
          <w:sz w:val="28"/>
          <w:szCs w:val="28"/>
        </w:rPr>
        <w:t xml:space="preserve">          </w:t>
      </w:r>
    </w:p>
    <w:p w:rsidR="00206A8D" w:rsidRDefault="001D1197" w:rsidP="00206A8D">
      <w:pPr>
        <w:spacing w:before="30" w:after="0" w:line="360" w:lineRule="auto"/>
        <w:ind w:left="709"/>
        <w:rPr>
          <w:rFonts w:ascii="Times New Roman" w:hAnsi="Times New Roman" w:cs="Times New Roman"/>
          <w:i/>
          <w:sz w:val="28"/>
          <w:szCs w:val="28"/>
        </w:rPr>
      </w:pPr>
      <w:r>
        <w:rPr>
          <w:rFonts w:ascii="Times New Roman" w:hAnsi="Times New Roman" w:cs="Times New Roman"/>
          <w:i/>
          <w:sz w:val="28"/>
          <w:szCs w:val="28"/>
        </w:rPr>
        <w:t xml:space="preserve">Данная работа посвящена </w:t>
      </w:r>
      <w:proofErr w:type="spellStart"/>
      <w:r>
        <w:rPr>
          <w:rFonts w:ascii="Times New Roman" w:hAnsi="Times New Roman" w:cs="Times New Roman"/>
          <w:i/>
          <w:sz w:val="28"/>
          <w:szCs w:val="28"/>
        </w:rPr>
        <w:t>рас</w:t>
      </w:r>
      <w:r w:rsidR="00B51431" w:rsidRPr="00206A8D">
        <w:rPr>
          <w:rFonts w:ascii="Times New Roman" w:hAnsi="Times New Roman" w:cs="Times New Roman"/>
          <w:i/>
          <w:sz w:val="28"/>
          <w:szCs w:val="28"/>
        </w:rPr>
        <w:t>сматрению</w:t>
      </w:r>
      <w:proofErr w:type="spellEnd"/>
      <w:r w:rsidR="00206A8D">
        <w:rPr>
          <w:rFonts w:ascii="Times New Roman" w:hAnsi="Times New Roman" w:cs="Times New Roman"/>
          <w:i/>
          <w:sz w:val="28"/>
          <w:szCs w:val="28"/>
        </w:rPr>
        <w:t xml:space="preserve"> </w:t>
      </w:r>
      <w:proofErr w:type="spellStart"/>
      <w:r w:rsidR="00206A8D" w:rsidRPr="00206A8D">
        <w:rPr>
          <w:rFonts w:ascii="Times New Roman" w:hAnsi="Times New Roman" w:cs="Times New Roman"/>
          <w:i/>
          <w:sz w:val="28"/>
          <w:szCs w:val="28"/>
        </w:rPr>
        <w:t>манипулятивн</w:t>
      </w:r>
      <w:r w:rsidR="00206A8D">
        <w:rPr>
          <w:rFonts w:ascii="Times New Roman" w:hAnsi="Times New Roman" w:cs="Times New Roman"/>
          <w:i/>
          <w:sz w:val="28"/>
          <w:szCs w:val="28"/>
        </w:rPr>
        <w:t>ых</w:t>
      </w:r>
      <w:proofErr w:type="spellEnd"/>
      <w:r w:rsidR="00206A8D">
        <w:rPr>
          <w:rFonts w:ascii="Times New Roman" w:hAnsi="Times New Roman" w:cs="Times New Roman"/>
          <w:i/>
          <w:sz w:val="28"/>
          <w:szCs w:val="28"/>
        </w:rPr>
        <w:t xml:space="preserve">         </w:t>
      </w:r>
    </w:p>
    <w:p w:rsidR="0053291A" w:rsidRPr="00206A8D" w:rsidRDefault="00206A8D" w:rsidP="00206A8D">
      <w:pPr>
        <w:spacing w:before="30" w:after="0" w:line="360" w:lineRule="auto"/>
        <w:ind w:left="709"/>
        <w:rPr>
          <w:rFonts w:ascii="Times New Roman" w:hAnsi="Times New Roman" w:cs="Times New Roman"/>
          <w:i/>
          <w:sz w:val="28"/>
          <w:szCs w:val="28"/>
        </w:rPr>
      </w:pPr>
      <w:r>
        <w:rPr>
          <w:rFonts w:ascii="Times New Roman" w:hAnsi="Times New Roman" w:cs="Times New Roman"/>
          <w:i/>
          <w:sz w:val="28"/>
          <w:szCs w:val="28"/>
        </w:rPr>
        <w:t>технологий в обращении Б. Обамы к Генеральной Ассамбл</w:t>
      </w:r>
      <w:proofErr w:type="gramStart"/>
      <w:r>
        <w:rPr>
          <w:rFonts w:ascii="Times New Roman" w:hAnsi="Times New Roman" w:cs="Times New Roman"/>
          <w:i/>
          <w:sz w:val="28"/>
          <w:szCs w:val="28"/>
        </w:rPr>
        <w:t>еи ОО</w:t>
      </w:r>
      <w:proofErr w:type="gramEnd"/>
      <w:r>
        <w:rPr>
          <w:rFonts w:ascii="Times New Roman" w:hAnsi="Times New Roman" w:cs="Times New Roman"/>
          <w:i/>
          <w:sz w:val="28"/>
          <w:szCs w:val="28"/>
        </w:rPr>
        <w:t>Н от 24.09.14 г. с точки зрения дейктических полей</w:t>
      </w:r>
      <w:r w:rsidR="009762F5">
        <w:rPr>
          <w:rFonts w:ascii="Times New Roman" w:hAnsi="Times New Roman" w:cs="Times New Roman"/>
          <w:i/>
          <w:sz w:val="28"/>
          <w:szCs w:val="28"/>
        </w:rPr>
        <w:t>.  Механи</w:t>
      </w:r>
      <w:r>
        <w:rPr>
          <w:rFonts w:ascii="Times New Roman" w:hAnsi="Times New Roman" w:cs="Times New Roman"/>
          <w:i/>
          <w:sz w:val="28"/>
          <w:szCs w:val="28"/>
        </w:rPr>
        <w:t xml:space="preserve">змы расщепления и подключения дейктических полей в речи </w:t>
      </w:r>
      <w:r w:rsidR="009762F5">
        <w:rPr>
          <w:rFonts w:ascii="Times New Roman" w:hAnsi="Times New Roman" w:cs="Times New Roman"/>
          <w:i/>
          <w:sz w:val="28"/>
          <w:szCs w:val="28"/>
        </w:rPr>
        <w:t xml:space="preserve">Б. Обамы обеспечивают  реализацию </w:t>
      </w:r>
      <w:proofErr w:type="spellStart"/>
      <w:r w:rsidR="009762F5">
        <w:rPr>
          <w:rFonts w:ascii="Times New Roman" w:hAnsi="Times New Roman" w:cs="Times New Roman"/>
          <w:i/>
          <w:sz w:val="28"/>
          <w:szCs w:val="28"/>
        </w:rPr>
        <w:t>манипулятивной</w:t>
      </w:r>
      <w:proofErr w:type="spellEnd"/>
      <w:r w:rsidR="009762F5">
        <w:rPr>
          <w:rFonts w:ascii="Times New Roman" w:hAnsi="Times New Roman" w:cs="Times New Roman"/>
          <w:i/>
          <w:sz w:val="28"/>
          <w:szCs w:val="28"/>
        </w:rPr>
        <w:t xml:space="preserve"> составляющей его выступления. Использование этих механизмов является </w:t>
      </w:r>
      <w:proofErr w:type="spellStart"/>
      <w:r w:rsidR="009762F5">
        <w:rPr>
          <w:rFonts w:ascii="Times New Roman" w:hAnsi="Times New Roman" w:cs="Times New Roman"/>
          <w:i/>
          <w:sz w:val="28"/>
          <w:szCs w:val="28"/>
        </w:rPr>
        <w:t>неотъемлимой</w:t>
      </w:r>
      <w:proofErr w:type="spellEnd"/>
      <w:r w:rsidR="009762F5">
        <w:rPr>
          <w:rFonts w:ascii="Times New Roman" w:hAnsi="Times New Roman" w:cs="Times New Roman"/>
          <w:i/>
          <w:sz w:val="28"/>
          <w:szCs w:val="28"/>
        </w:rPr>
        <w:t xml:space="preserve">  частью современной </w:t>
      </w:r>
      <w:proofErr w:type="spellStart"/>
      <w:r w:rsidR="009762F5">
        <w:rPr>
          <w:rFonts w:ascii="Times New Roman" w:hAnsi="Times New Roman" w:cs="Times New Roman"/>
          <w:i/>
          <w:sz w:val="28"/>
          <w:szCs w:val="28"/>
        </w:rPr>
        <w:t>медиакультуры</w:t>
      </w:r>
      <w:proofErr w:type="spellEnd"/>
      <w:r w:rsidR="009762F5">
        <w:rPr>
          <w:rFonts w:ascii="Times New Roman" w:hAnsi="Times New Roman" w:cs="Times New Roman"/>
          <w:i/>
          <w:sz w:val="28"/>
          <w:szCs w:val="28"/>
        </w:rPr>
        <w:t>, современного постиндустриального общества</w:t>
      </w:r>
      <w:r w:rsidR="00682755">
        <w:rPr>
          <w:rFonts w:ascii="Times New Roman" w:hAnsi="Times New Roman" w:cs="Times New Roman"/>
          <w:i/>
          <w:sz w:val="28"/>
          <w:szCs w:val="28"/>
        </w:rPr>
        <w:t xml:space="preserve">. </w:t>
      </w:r>
      <w:r w:rsidR="009762F5">
        <w:rPr>
          <w:rFonts w:ascii="Times New Roman" w:hAnsi="Times New Roman" w:cs="Times New Roman"/>
          <w:i/>
          <w:sz w:val="28"/>
          <w:szCs w:val="28"/>
        </w:rPr>
        <w:t xml:space="preserve">Личность должна знать и понимать действия, которые над ней совершают технологи современного воздействия на человека.   </w:t>
      </w:r>
      <w:r>
        <w:rPr>
          <w:rFonts w:ascii="Times New Roman" w:hAnsi="Times New Roman" w:cs="Times New Roman"/>
          <w:i/>
          <w:sz w:val="28"/>
          <w:szCs w:val="28"/>
        </w:rPr>
        <w:t xml:space="preserve">  </w:t>
      </w:r>
    </w:p>
    <w:p w:rsidR="0053291A" w:rsidRDefault="0053291A" w:rsidP="004D6B61">
      <w:pPr>
        <w:spacing w:before="30" w:after="0" w:line="360" w:lineRule="auto"/>
        <w:ind w:left="709"/>
        <w:rPr>
          <w:rFonts w:ascii="Times New Roman" w:hAnsi="Times New Roman" w:cs="Times New Roman"/>
          <w:i/>
          <w:sz w:val="28"/>
          <w:szCs w:val="28"/>
        </w:rPr>
      </w:pPr>
      <w:proofErr w:type="spellStart"/>
      <w:r>
        <w:rPr>
          <w:rFonts w:ascii="Times New Roman" w:hAnsi="Times New Roman" w:cs="Times New Roman"/>
          <w:i/>
          <w:sz w:val="28"/>
          <w:szCs w:val="28"/>
          <w:lang w:val="uk-UA"/>
        </w:rPr>
        <w:t>Ключев</w:t>
      </w:r>
      <w:r>
        <w:rPr>
          <w:rFonts w:ascii="Times New Roman" w:hAnsi="Times New Roman" w:cs="Times New Roman"/>
          <w:i/>
          <w:sz w:val="28"/>
          <w:szCs w:val="28"/>
        </w:rPr>
        <w:t>ые</w:t>
      </w:r>
      <w:proofErr w:type="spellEnd"/>
      <w:r w:rsidR="00682755">
        <w:rPr>
          <w:rFonts w:ascii="Times New Roman" w:hAnsi="Times New Roman" w:cs="Times New Roman"/>
          <w:i/>
          <w:sz w:val="28"/>
          <w:szCs w:val="28"/>
        </w:rPr>
        <w:t xml:space="preserve"> </w:t>
      </w:r>
      <w:r>
        <w:rPr>
          <w:rFonts w:ascii="Times New Roman" w:hAnsi="Times New Roman" w:cs="Times New Roman"/>
          <w:i/>
          <w:sz w:val="28"/>
          <w:szCs w:val="28"/>
        </w:rPr>
        <w:t>слова</w:t>
      </w:r>
      <w:r w:rsidRPr="0013484B">
        <w:rPr>
          <w:rFonts w:ascii="Times New Roman" w:hAnsi="Times New Roman" w:cs="Times New Roman"/>
          <w:i/>
          <w:sz w:val="28"/>
          <w:szCs w:val="28"/>
        </w:rPr>
        <w:t>:</w:t>
      </w:r>
      <w:r w:rsidR="00682755">
        <w:rPr>
          <w:rFonts w:ascii="Times New Roman" w:hAnsi="Times New Roman" w:cs="Times New Roman"/>
          <w:i/>
          <w:sz w:val="28"/>
          <w:szCs w:val="28"/>
        </w:rPr>
        <w:t xml:space="preserve"> дейктическое поле, расщепление дейктического поля, подключение дейктического поля, манипуляция. </w:t>
      </w:r>
    </w:p>
    <w:p w:rsidR="006F0FBA" w:rsidRPr="0013484B" w:rsidRDefault="006F0FBA" w:rsidP="004D6B61">
      <w:pPr>
        <w:spacing w:before="30" w:after="0" w:line="360" w:lineRule="auto"/>
        <w:ind w:left="709"/>
        <w:rPr>
          <w:rFonts w:ascii="Times New Roman" w:hAnsi="Times New Roman" w:cs="Times New Roman"/>
          <w:i/>
          <w:sz w:val="28"/>
          <w:szCs w:val="28"/>
        </w:rPr>
      </w:pPr>
    </w:p>
    <w:p w:rsidR="00BF6B42" w:rsidRDefault="006F0FBA" w:rsidP="00BF6B42">
      <w:pPr>
        <w:spacing w:before="30" w:after="0" w:line="360" w:lineRule="auto"/>
        <w:ind w:left="709"/>
        <w:rPr>
          <w:rFonts w:ascii="Times New Roman" w:hAnsi="Times New Roman" w:cs="Times New Roman"/>
          <w:i/>
          <w:sz w:val="28"/>
          <w:szCs w:val="28"/>
          <w:lang w:val="en-US"/>
        </w:rPr>
      </w:pPr>
      <w:r>
        <w:rPr>
          <w:rFonts w:ascii="Times New Roman" w:hAnsi="Times New Roman" w:cs="Times New Roman"/>
          <w:i/>
          <w:sz w:val="28"/>
          <w:szCs w:val="28"/>
          <w:lang w:val="en-US"/>
        </w:rPr>
        <w:lastRenderedPageBreak/>
        <w:t xml:space="preserve">The following work is devoted to the problem of </w:t>
      </w:r>
      <w:r w:rsidR="006A28F0">
        <w:rPr>
          <w:rFonts w:ascii="Times New Roman" w:hAnsi="Times New Roman" w:cs="Times New Roman"/>
          <w:i/>
          <w:sz w:val="28"/>
          <w:szCs w:val="28"/>
          <w:lang w:val="en-US"/>
        </w:rPr>
        <w:t xml:space="preserve">the manipulative techniques in the </w:t>
      </w:r>
      <w:proofErr w:type="spellStart"/>
      <w:proofErr w:type="gramStart"/>
      <w:r w:rsidR="006A28F0">
        <w:rPr>
          <w:rFonts w:ascii="Times New Roman" w:hAnsi="Times New Roman" w:cs="Times New Roman"/>
          <w:i/>
          <w:sz w:val="28"/>
          <w:szCs w:val="28"/>
          <w:lang w:val="en-US"/>
        </w:rPr>
        <w:t>B.Obama’s</w:t>
      </w:r>
      <w:proofErr w:type="spellEnd"/>
      <w:r w:rsidR="006A28F0">
        <w:rPr>
          <w:rFonts w:ascii="Times New Roman" w:hAnsi="Times New Roman" w:cs="Times New Roman"/>
          <w:i/>
          <w:sz w:val="28"/>
          <w:szCs w:val="28"/>
          <w:lang w:val="en-US"/>
        </w:rPr>
        <w:t xml:space="preserve">  Address</w:t>
      </w:r>
      <w:proofErr w:type="gramEnd"/>
      <w:r w:rsidR="006A28F0">
        <w:rPr>
          <w:rFonts w:ascii="Times New Roman" w:hAnsi="Times New Roman" w:cs="Times New Roman"/>
          <w:i/>
          <w:sz w:val="28"/>
          <w:szCs w:val="28"/>
          <w:lang w:val="en-US"/>
        </w:rPr>
        <w:t xml:space="preserve"> to the United Nations General Assembly, 09.24.14 from the point of </w:t>
      </w:r>
      <w:r w:rsidR="00EE5621">
        <w:rPr>
          <w:rFonts w:ascii="Times New Roman" w:hAnsi="Times New Roman" w:cs="Times New Roman"/>
          <w:i/>
          <w:sz w:val="28"/>
          <w:szCs w:val="28"/>
          <w:lang w:val="en-US"/>
        </w:rPr>
        <w:t>view of the deictic field</w:t>
      </w:r>
      <w:r w:rsidR="008710C2">
        <w:rPr>
          <w:rFonts w:ascii="Times New Roman" w:hAnsi="Times New Roman" w:cs="Times New Roman"/>
          <w:i/>
          <w:sz w:val="28"/>
          <w:szCs w:val="28"/>
          <w:lang w:val="en-US"/>
        </w:rPr>
        <w:t>s</w:t>
      </w:r>
      <w:r w:rsidR="00EE5621">
        <w:rPr>
          <w:rFonts w:ascii="Times New Roman" w:hAnsi="Times New Roman" w:cs="Times New Roman"/>
          <w:i/>
          <w:sz w:val="28"/>
          <w:szCs w:val="28"/>
          <w:lang w:val="en-US"/>
        </w:rPr>
        <w:t xml:space="preserve">. </w:t>
      </w:r>
      <w:proofErr w:type="gramStart"/>
      <w:r w:rsidR="00EE5621">
        <w:rPr>
          <w:rFonts w:ascii="Times New Roman" w:hAnsi="Times New Roman" w:cs="Times New Roman"/>
          <w:i/>
          <w:sz w:val="28"/>
          <w:szCs w:val="28"/>
          <w:lang w:val="en-US"/>
        </w:rPr>
        <w:t xml:space="preserve">The mechanisms of deictic field </w:t>
      </w:r>
      <w:r w:rsidR="008710C2">
        <w:rPr>
          <w:rFonts w:ascii="Times New Roman" w:hAnsi="Times New Roman" w:cs="Times New Roman"/>
          <w:i/>
          <w:sz w:val="28"/>
          <w:szCs w:val="28"/>
          <w:lang w:val="en-US"/>
        </w:rPr>
        <w:t xml:space="preserve">layering and adding in </w:t>
      </w:r>
      <w:proofErr w:type="spellStart"/>
      <w:r w:rsidR="008710C2">
        <w:rPr>
          <w:rFonts w:ascii="Times New Roman" w:hAnsi="Times New Roman" w:cs="Times New Roman"/>
          <w:i/>
          <w:sz w:val="28"/>
          <w:szCs w:val="28"/>
          <w:lang w:val="en-US"/>
        </w:rPr>
        <w:t>B.Obama’s</w:t>
      </w:r>
      <w:proofErr w:type="spellEnd"/>
      <w:r w:rsidR="008710C2">
        <w:rPr>
          <w:rFonts w:ascii="Times New Roman" w:hAnsi="Times New Roman" w:cs="Times New Roman"/>
          <w:i/>
          <w:sz w:val="28"/>
          <w:szCs w:val="28"/>
          <w:lang w:val="en-US"/>
        </w:rPr>
        <w:t xml:space="preserve"> speech help to </w:t>
      </w:r>
      <w:r w:rsidR="00C41AE8">
        <w:rPr>
          <w:rFonts w:ascii="Times New Roman" w:hAnsi="Times New Roman" w:cs="Times New Roman"/>
          <w:i/>
          <w:sz w:val="28"/>
          <w:szCs w:val="28"/>
          <w:lang w:val="en-US"/>
        </w:rPr>
        <w:t>realiz</w:t>
      </w:r>
      <w:r w:rsidR="008710C2">
        <w:rPr>
          <w:rFonts w:ascii="Times New Roman" w:hAnsi="Times New Roman" w:cs="Times New Roman"/>
          <w:i/>
          <w:sz w:val="28"/>
          <w:szCs w:val="28"/>
          <w:lang w:val="en-US"/>
        </w:rPr>
        <w:t>e the manipulative component of it.</w:t>
      </w:r>
      <w:proofErr w:type="gramEnd"/>
      <w:r w:rsidR="00EE5621">
        <w:rPr>
          <w:rFonts w:ascii="Times New Roman" w:hAnsi="Times New Roman" w:cs="Times New Roman"/>
          <w:i/>
          <w:sz w:val="28"/>
          <w:szCs w:val="28"/>
          <w:lang w:val="en-US"/>
        </w:rPr>
        <w:t xml:space="preserve"> </w:t>
      </w:r>
      <w:r w:rsidR="00C41AE8">
        <w:rPr>
          <w:rFonts w:ascii="Times New Roman" w:hAnsi="Times New Roman" w:cs="Times New Roman"/>
          <w:i/>
          <w:sz w:val="28"/>
          <w:szCs w:val="28"/>
          <w:lang w:val="en-US"/>
        </w:rPr>
        <w:t xml:space="preserve"> The usage of these mechanisms is the compulsory element of the modern media</w:t>
      </w:r>
      <w:r w:rsidR="00AB0DD1">
        <w:rPr>
          <w:rFonts w:ascii="Times New Roman" w:hAnsi="Times New Roman" w:cs="Times New Roman"/>
          <w:i/>
          <w:sz w:val="28"/>
          <w:szCs w:val="28"/>
          <w:lang w:val="en-US"/>
        </w:rPr>
        <w:t xml:space="preserve"> </w:t>
      </w:r>
      <w:r w:rsidR="00C41AE8">
        <w:rPr>
          <w:rFonts w:ascii="Times New Roman" w:hAnsi="Times New Roman" w:cs="Times New Roman"/>
          <w:i/>
          <w:sz w:val="28"/>
          <w:szCs w:val="28"/>
          <w:lang w:val="en-US"/>
        </w:rPr>
        <w:t>culture and postindustrial society. Any person must know and</w:t>
      </w:r>
      <w:r w:rsidR="00AB0DD1">
        <w:rPr>
          <w:rFonts w:ascii="Times New Roman" w:hAnsi="Times New Roman" w:cs="Times New Roman"/>
          <w:i/>
          <w:sz w:val="28"/>
          <w:szCs w:val="28"/>
          <w:lang w:val="en-US"/>
        </w:rPr>
        <w:t xml:space="preserve"> understand the results of modern manipulators actions over him or her.</w:t>
      </w:r>
      <w:r w:rsidR="00BF6B42">
        <w:rPr>
          <w:rFonts w:ascii="Times New Roman" w:hAnsi="Times New Roman" w:cs="Times New Roman"/>
          <w:i/>
          <w:sz w:val="28"/>
          <w:szCs w:val="28"/>
          <w:lang w:val="en-US"/>
        </w:rPr>
        <w:t xml:space="preserve"> </w:t>
      </w:r>
    </w:p>
    <w:p w:rsidR="00411650" w:rsidRPr="00411650" w:rsidRDefault="00AB0DD1" w:rsidP="00BF6B42">
      <w:pPr>
        <w:spacing w:before="30" w:after="0" w:line="360" w:lineRule="auto"/>
        <w:ind w:left="709"/>
        <w:rPr>
          <w:rFonts w:ascii="Times New Roman" w:hAnsi="Times New Roman" w:cs="Times New Roman"/>
          <w:i/>
          <w:sz w:val="28"/>
          <w:szCs w:val="28"/>
          <w:lang w:val="en-US"/>
        </w:rPr>
      </w:pPr>
      <w:r>
        <w:rPr>
          <w:rFonts w:ascii="Times New Roman" w:hAnsi="Times New Roman" w:cs="Times New Roman"/>
          <w:i/>
          <w:sz w:val="28"/>
          <w:szCs w:val="28"/>
          <w:lang w:val="en-US"/>
        </w:rPr>
        <w:t xml:space="preserve"> Key words</w:t>
      </w:r>
      <w:r w:rsidR="0053291A" w:rsidRPr="0004440C">
        <w:rPr>
          <w:rFonts w:ascii="Times New Roman" w:hAnsi="Times New Roman" w:cs="Times New Roman"/>
          <w:i/>
          <w:sz w:val="28"/>
          <w:szCs w:val="28"/>
          <w:lang w:val="en-US"/>
        </w:rPr>
        <w:t>:</w:t>
      </w:r>
      <w:r>
        <w:rPr>
          <w:rFonts w:ascii="Times New Roman" w:hAnsi="Times New Roman" w:cs="Times New Roman"/>
          <w:i/>
          <w:sz w:val="28"/>
          <w:szCs w:val="28"/>
          <w:lang w:val="en-US"/>
        </w:rPr>
        <w:t xml:space="preserve"> deictic field, deictic field </w:t>
      </w:r>
      <w:proofErr w:type="gramStart"/>
      <w:r>
        <w:rPr>
          <w:rFonts w:ascii="Times New Roman" w:hAnsi="Times New Roman" w:cs="Times New Roman"/>
          <w:i/>
          <w:sz w:val="28"/>
          <w:szCs w:val="28"/>
          <w:lang w:val="en-US"/>
        </w:rPr>
        <w:t>layering.,</w:t>
      </w:r>
      <w:proofErr w:type="gramEnd"/>
      <w:r>
        <w:rPr>
          <w:rFonts w:ascii="Times New Roman" w:hAnsi="Times New Roman" w:cs="Times New Roman"/>
          <w:i/>
          <w:sz w:val="28"/>
          <w:szCs w:val="28"/>
          <w:lang w:val="en-US"/>
        </w:rPr>
        <w:t xml:space="preserve"> deictic field adding</w:t>
      </w:r>
      <w:r w:rsidR="00BF6B42">
        <w:rPr>
          <w:rFonts w:ascii="Times New Roman" w:hAnsi="Times New Roman" w:cs="Times New Roman"/>
          <w:i/>
          <w:sz w:val="28"/>
          <w:szCs w:val="28"/>
          <w:lang w:val="en-US"/>
        </w:rPr>
        <w:t>,  manipulation</w:t>
      </w:r>
      <w:r w:rsidR="0004440C">
        <w:rPr>
          <w:rFonts w:ascii="Times New Roman" w:hAnsi="Times New Roman" w:cs="Times New Roman"/>
          <w:i/>
          <w:sz w:val="28"/>
          <w:szCs w:val="28"/>
          <w:lang w:val="en-US"/>
        </w:rPr>
        <w:t>.</w:t>
      </w:r>
    </w:p>
    <w:p w:rsidR="00DA0454" w:rsidRPr="00821B5E" w:rsidRDefault="00821B5E" w:rsidP="007E0CA5">
      <w:pPr>
        <w:spacing w:before="30" w:after="0" w:line="360" w:lineRule="auto"/>
        <w:ind w:firstLine="709"/>
        <w:rPr>
          <w:rFonts w:ascii="Times New Roman" w:hAnsi="Times New Roman" w:cs="Times New Roman"/>
          <w:sz w:val="28"/>
          <w:szCs w:val="28"/>
        </w:rPr>
      </w:pPr>
      <w:r>
        <w:rPr>
          <w:rFonts w:ascii="Times New Roman" w:hAnsi="Times New Roman" w:cs="Times New Roman"/>
          <w:sz w:val="28"/>
          <w:szCs w:val="28"/>
          <w:lang w:val="uk-UA"/>
        </w:rPr>
        <w:t>Подана стаття присвячена розгляду політичного дискурсу Б</w:t>
      </w:r>
      <w:r w:rsidRPr="00821B5E">
        <w:rPr>
          <w:rFonts w:ascii="Times New Roman" w:hAnsi="Times New Roman" w:cs="Times New Roman"/>
          <w:sz w:val="28"/>
          <w:szCs w:val="28"/>
        </w:rPr>
        <w:t>.</w:t>
      </w:r>
      <w:r>
        <w:rPr>
          <w:rFonts w:ascii="Times New Roman" w:hAnsi="Times New Roman" w:cs="Times New Roman"/>
          <w:sz w:val="28"/>
          <w:szCs w:val="28"/>
          <w:lang w:val="uk-UA"/>
        </w:rPr>
        <w:t xml:space="preserve"> Обами у його </w:t>
      </w:r>
      <w:proofErr w:type="spellStart"/>
      <w:r>
        <w:rPr>
          <w:rFonts w:ascii="Times New Roman" w:hAnsi="Times New Roman" w:cs="Times New Roman"/>
          <w:sz w:val="28"/>
          <w:szCs w:val="28"/>
          <w:lang w:val="uk-UA"/>
        </w:rPr>
        <w:t>зверненн</w:t>
      </w:r>
      <w:proofErr w:type="spellEnd"/>
      <w:r w:rsidRPr="00821B5E">
        <w:rPr>
          <w:rFonts w:ascii="Times New Roman" w:hAnsi="Times New Roman" w:cs="Times New Roman"/>
          <w:sz w:val="28"/>
          <w:szCs w:val="28"/>
        </w:rPr>
        <w:t>і</w:t>
      </w:r>
      <w:r>
        <w:rPr>
          <w:rFonts w:ascii="Times New Roman" w:hAnsi="Times New Roman" w:cs="Times New Roman"/>
          <w:sz w:val="28"/>
          <w:szCs w:val="28"/>
          <w:lang w:val="uk-UA"/>
        </w:rPr>
        <w:t xml:space="preserve"> до</w:t>
      </w:r>
      <w:r w:rsidRPr="00821B5E">
        <w:rPr>
          <w:rFonts w:ascii="Times New Roman" w:hAnsi="Times New Roman" w:cs="Times New Roman"/>
          <w:sz w:val="28"/>
          <w:szCs w:val="28"/>
        </w:rPr>
        <w:t xml:space="preserve"> </w:t>
      </w:r>
      <w:proofErr w:type="spellStart"/>
      <w:r w:rsidRPr="00821B5E">
        <w:rPr>
          <w:rFonts w:ascii="Times New Roman" w:hAnsi="Times New Roman" w:cs="Times New Roman"/>
          <w:sz w:val="28"/>
          <w:szCs w:val="28"/>
        </w:rPr>
        <w:t>Генеральної</w:t>
      </w:r>
      <w:proofErr w:type="spellEnd"/>
      <w:r w:rsidRPr="00821B5E">
        <w:rPr>
          <w:rFonts w:ascii="Times New Roman" w:hAnsi="Times New Roman" w:cs="Times New Roman"/>
          <w:sz w:val="28"/>
          <w:szCs w:val="28"/>
        </w:rPr>
        <w:t xml:space="preserve"> </w:t>
      </w:r>
      <w:proofErr w:type="spellStart"/>
      <w:r w:rsidRPr="00821B5E">
        <w:rPr>
          <w:rFonts w:ascii="Times New Roman" w:hAnsi="Times New Roman" w:cs="Times New Roman"/>
          <w:sz w:val="28"/>
          <w:szCs w:val="28"/>
        </w:rPr>
        <w:t>Асамблеї</w:t>
      </w:r>
      <w:proofErr w:type="spellEnd"/>
      <w:r w:rsidRPr="00821B5E">
        <w:rPr>
          <w:rFonts w:ascii="Times New Roman" w:hAnsi="Times New Roman" w:cs="Times New Roman"/>
          <w:sz w:val="28"/>
          <w:szCs w:val="28"/>
        </w:rPr>
        <w:t xml:space="preserve"> ООН </w:t>
      </w:r>
      <w:proofErr w:type="spellStart"/>
      <w:r w:rsidRPr="00821B5E">
        <w:rPr>
          <w:rFonts w:ascii="Times New Roman" w:hAnsi="Times New Roman" w:cs="Times New Roman"/>
          <w:sz w:val="28"/>
          <w:szCs w:val="28"/>
        </w:rPr>
        <w:t>від</w:t>
      </w:r>
      <w:proofErr w:type="spellEnd"/>
      <w:r w:rsidRPr="00821B5E">
        <w:rPr>
          <w:rFonts w:ascii="Times New Roman" w:hAnsi="Times New Roman" w:cs="Times New Roman"/>
          <w:sz w:val="28"/>
          <w:szCs w:val="28"/>
        </w:rPr>
        <w:t xml:space="preserve"> 24.</w:t>
      </w:r>
      <w:r w:rsidR="00506A17">
        <w:rPr>
          <w:rFonts w:ascii="Times New Roman" w:hAnsi="Times New Roman" w:cs="Times New Roman"/>
          <w:sz w:val="28"/>
          <w:szCs w:val="28"/>
        </w:rPr>
        <w:t xml:space="preserve">09.14 р. з метою </w:t>
      </w:r>
      <w:proofErr w:type="spellStart"/>
      <w:r w:rsidR="00506A17">
        <w:rPr>
          <w:rFonts w:ascii="Times New Roman" w:hAnsi="Times New Roman" w:cs="Times New Roman"/>
          <w:sz w:val="28"/>
          <w:szCs w:val="28"/>
        </w:rPr>
        <w:t>виявлення</w:t>
      </w:r>
      <w:proofErr w:type="spellEnd"/>
      <w:r w:rsidR="00506A17">
        <w:rPr>
          <w:rFonts w:ascii="Times New Roman" w:hAnsi="Times New Roman" w:cs="Times New Roman"/>
          <w:sz w:val="28"/>
          <w:szCs w:val="28"/>
        </w:rPr>
        <w:t xml:space="preserve"> </w:t>
      </w:r>
      <w:r w:rsidRPr="00821B5E">
        <w:rPr>
          <w:rFonts w:ascii="Times New Roman" w:hAnsi="Times New Roman" w:cs="Times New Roman"/>
          <w:sz w:val="28"/>
          <w:szCs w:val="28"/>
        </w:rPr>
        <w:t xml:space="preserve"> </w:t>
      </w:r>
      <w:proofErr w:type="spellStart"/>
      <w:r w:rsidRPr="00821B5E">
        <w:rPr>
          <w:rFonts w:ascii="Times New Roman" w:hAnsi="Times New Roman" w:cs="Times New Roman"/>
          <w:sz w:val="28"/>
          <w:szCs w:val="28"/>
        </w:rPr>
        <w:t>маніпулятивної</w:t>
      </w:r>
      <w:proofErr w:type="spellEnd"/>
      <w:r w:rsidRPr="00821B5E">
        <w:rPr>
          <w:rFonts w:ascii="Times New Roman" w:hAnsi="Times New Roman" w:cs="Times New Roman"/>
          <w:sz w:val="28"/>
          <w:szCs w:val="28"/>
        </w:rPr>
        <w:t xml:space="preserve"> </w:t>
      </w:r>
      <w:proofErr w:type="spellStart"/>
      <w:r w:rsidRPr="00821B5E">
        <w:rPr>
          <w:rFonts w:ascii="Times New Roman" w:hAnsi="Times New Roman" w:cs="Times New Roman"/>
          <w:sz w:val="28"/>
          <w:szCs w:val="28"/>
        </w:rPr>
        <w:t>компоненти</w:t>
      </w:r>
      <w:proofErr w:type="spellEnd"/>
      <w:r w:rsidR="00411650">
        <w:rPr>
          <w:rFonts w:ascii="Times New Roman" w:hAnsi="Times New Roman" w:cs="Times New Roman"/>
          <w:sz w:val="28"/>
          <w:szCs w:val="28"/>
        </w:rPr>
        <w:t xml:space="preserve"> </w:t>
      </w:r>
      <w:proofErr w:type="spellStart"/>
      <w:r w:rsidR="00411650">
        <w:rPr>
          <w:rFonts w:ascii="Times New Roman" w:hAnsi="Times New Roman" w:cs="Times New Roman"/>
          <w:sz w:val="28"/>
          <w:szCs w:val="28"/>
        </w:rPr>
        <w:t>поданого</w:t>
      </w:r>
      <w:proofErr w:type="spellEnd"/>
      <w:r w:rsidR="00411650">
        <w:rPr>
          <w:rFonts w:ascii="Times New Roman" w:hAnsi="Times New Roman" w:cs="Times New Roman"/>
          <w:sz w:val="28"/>
          <w:szCs w:val="28"/>
        </w:rPr>
        <w:t xml:space="preserve"> </w:t>
      </w:r>
      <w:r w:rsidR="00411650" w:rsidRPr="00411650">
        <w:rPr>
          <w:rFonts w:ascii="Times New Roman" w:hAnsi="Times New Roman" w:cs="Times New Roman"/>
          <w:sz w:val="28"/>
          <w:szCs w:val="28"/>
        </w:rPr>
        <w:t>дискурсу</w:t>
      </w:r>
      <w:r w:rsidRPr="00821B5E">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
    <w:p w:rsidR="00DA0454" w:rsidRDefault="00F86280" w:rsidP="007E0CA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Як відомо, </w:t>
      </w:r>
      <w:proofErr w:type="spellStart"/>
      <w:r w:rsidR="00821B5E" w:rsidRPr="00821B5E">
        <w:rPr>
          <w:rFonts w:ascii="Times New Roman" w:hAnsi="Times New Roman" w:cs="Times New Roman"/>
          <w:sz w:val="28"/>
          <w:szCs w:val="28"/>
        </w:rPr>
        <w:t>розгляд</w:t>
      </w:r>
      <w:proofErr w:type="spellEnd"/>
      <w:r w:rsidR="00821B5E" w:rsidRPr="00821B5E">
        <w:rPr>
          <w:rFonts w:ascii="Times New Roman" w:hAnsi="Times New Roman" w:cs="Times New Roman"/>
          <w:sz w:val="28"/>
          <w:szCs w:val="28"/>
        </w:rPr>
        <w:t xml:space="preserve"> </w:t>
      </w:r>
      <w:proofErr w:type="spellStart"/>
      <w:r w:rsidR="00821B5E" w:rsidRPr="00821B5E">
        <w:rPr>
          <w:rFonts w:ascii="Times New Roman" w:hAnsi="Times New Roman" w:cs="Times New Roman"/>
          <w:sz w:val="28"/>
          <w:szCs w:val="28"/>
        </w:rPr>
        <w:t>політичного</w:t>
      </w:r>
      <w:proofErr w:type="spellEnd"/>
      <w:r w:rsidR="00821B5E" w:rsidRPr="00821B5E">
        <w:rPr>
          <w:rFonts w:ascii="Times New Roman" w:hAnsi="Times New Roman" w:cs="Times New Roman"/>
          <w:sz w:val="28"/>
          <w:szCs w:val="28"/>
        </w:rPr>
        <w:t xml:space="preserve"> дискурсу не є </w:t>
      </w:r>
      <w:proofErr w:type="spellStart"/>
      <w:r w:rsidR="00821B5E" w:rsidRPr="00821B5E">
        <w:rPr>
          <w:rFonts w:ascii="Times New Roman" w:hAnsi="Times New Roman" w:cs="Times New Roman"/>
          <w:sz w:val="28"/>
          <w:szCs w:val="28"/>
        </w:rPr>
        <w:t>новим</w:t>
      </w:r>
      <w:proofErr w:type="spellEnd"/>
      <w:r w:rsidR="00821B5E" w:rsidRPr="00821B5E">
        <w:rPr>
          <w:rFonts w:ascii="Times New Roman" w:hAnsi="Times New Roman" w:cs="Times New Roman"/>
          <w:sz w:val="28"/>
          <w:szCs w:val="28"/>
        </w:rPr>
        <w:t xml:space="preserve"> в </w:t>
      </w:r>
      <w:proofErr w:type="spellStart"/>
      <w:r w:rsidR="00821B5E" w:rsidRPr="00821B5E">
        <w:rPr>
          <w:rFonts w:ascii="Times New Roman" w:hAnsi="Times New Roman" w:cs="Times New Roman"/>
          <w:sz w:val="28"/>
          <w:szCs w:val="28"/>
        </w:rPr>
        <w:t>лінгвістці</w:t>
      </w:r>
      <w:proofErr w:type="spellEnd"/>
      <w:r w:rsidR="00B644D2">
        <w:rPr>
          <w:rFonts w:ascii="Times New Roman" w:hAnsi="Times New Roman" w:cs="Times New Roman"/>
          <w:sz w:val="28"/>
          <w:szCs w:val="28"/>
          <w:lang w:val="uk-UA"/>
        </w:rPr>
        <w:t xml:space="preserve"> </w:t>
      </w:r>
      <w:r w:rsidR="00B644D2" w:rsidRPr="00B644D2">
        <w:rPr>
          <w:rFonts w:ascii="Times New Roman" w:hAnsi="Times New Roman" w:cs="Times New Roman"/>
          <w:sz w:val="28"/>
          <w:szCs w:val="28"/>
          <w:lang w:val="uk-UA"/>
        </w:rPr>
        <w:t>[</w:t>
      </w:r>
      <w:r w:rsidR="00821B5E">
        <w:rPr>
          <w:rFonts w:ascii="Times New Roman" w:hAnsi="Times New Roman" w:cs="Times New Roman"/>
          <w:sz w:val="28"/>
          <w:szCs w:val="28"/>
          <w:lang w:val="uk-UA"/>
        </w:rPr>
        <w:t xml:space="preserve"> </w:t>
      </w:r>
      <w:r w:rsidR="00E90936">
        <w:rPr>
          <w:rFonts w:ascii="Times New Roman" w:hAnsi="Times New Roman" w:cs="Times New Roman"/>
          <w:sz w:val="28"/>
          <w:szCs w:val="28"/>
        </w:rPr>
        <w:t>7</w:t>
      </w:r>
      <w:r w:rsidR="00E90936" w:rsidRPr="00E90936">
        <w:rPr>
          <w:rFonts w:ascii="Times New Roman" w:hAnsi="Times New Roman" w:cs="Times New Roman"/>
          <w:sz w:val="28"/>
          <w:szCs w:val="28"/>
        </w:rPr>
        <w:t>;</w:t>
      </w:r>
      <w:r w:rsidR="00155490">
        <w:rPr>
          <w:rFonts w:ascii="Times New Roman" w:hAnsi="Times New Roman" w:cs="Times New Roman"/>
          <w:sz w:val="28"/>
          <w:szCs w:val="28"/>
          <w:lang w:val="uk-UA"/>
        </w:rPr>
        <w:t xml:space="preserve"> </w:t>
      </w:r>
      <w:r w:rsidR="00E90936" w:rsidRPr="00E90936">
        <w:rPr>
          <w:rFonts w:ascii="Times New Roman" w:hAnsi="Times New Roman" w:cs="Times New Roman"/>
          <w:sz w:val="28"/>
          <w:szCs w:val="28"/>
        </w:rPr>
        <w:t>8</w:t>
      </w:r>
      <w:r w:rsidR="00B644D2" w:rsidRPr="00B644D2">
        <w:rPr>
          <w:rFonts w:ascii="Times New Roman" w:hAnsi="Times New Roman" w:cs="Times New Roman"/>
          <w:sz w:val="28"/>
          <w:szCs w:val="28"/>
          <w:lang w:val="uk-UA"/>
        </w:rPr>
        <w:t>]</w:t>
      </w:r>
      <w:r w:rsidR="00B644D2">
        <w:rPr>
          <w:rFonts w:ascii="Times New Roman" w:hAnsi="Times New Roman" w:cs="Times New Roman"/>
          <w:sz w:val="28"/>
          <w:szCs w:val="28"/>
          <w:lang w:val="uk-UA"/>
        </w:rPr>
        <w:t>.</w:t>
      </w:r>
    </w:p>
    <w:p w:rsidR="00B644D2" w:rsidRPr="00155490" w:rsidRDefault="00155490" w:rsidP="007E0CA5">
      <w:pPr>
        <w:spacing w:after="0" w:line="360" w:lineRule="auto"/>
        <w:rPr>
          <w:rFonts w:ascii="Times New Roman" w:hAnsi="Times New Roman" w:cs="Times New Roman"/>
          <w:sz w:val="28"/>
          <w:szCs w:val="28"/>
        </w:rPr>
      </w:pPr>
      <w:r w:rsidRPr="00155490">
        <w:rPr>
          <w:rFonts w:ascii="Times New Roman" w:hAnsi="Times New Roman" w:cs="Times New Roman"/>
          <w:sz w:val="28"/>
          <w:szCs w:val="28"/>
          <w:lang w:val="uk-UA"/>
        </w:rPr>
        <w:t>Політичний дискурс як особливий тип дискурсу спрямований на “пропаганду тих чи інших ідей,</w:t>
      </w:r>
      <w:r w:rsidR="00506A17">
        <w:rPr>
          <w:rFonts w:ascii="Times New Roman" w:hAnsi="Times New Roman" w:cs="Times New Roman"/>
          <w:sz w:val="28"/>
          <w:szCs w:val="28"/>
          <w:lang w:val="uk-UA"/>
        </w:rPr>
        <w:t xml:space="preserve"> </w:t>
      </w:r>
      <w:r w:rsidR="00861269" w:rsidRPr="00861269">
        <w:rPr>
          <w:rFonts w:ascii="Times New Roman" w:hAnsi="Times New Roman" w:cs="Times New Roman"/>
          <w:sz w:val="28"/>
          <w:szCs w:val="28"/>
        </w:rPr>
        <w:t xml:space="preserve">є </w:t>
      </w:r>
      <w:proofErr w:type="spellStart"/>
      <w:r w:rsidR="00861269">
        <w:rPr>
          <w:rFonts w:ascii="Times New Roman" w:hAnsi="Times New Roman" w:cs="Times New Roman"/>
          <w:sz w:val="28"/>
          <w:szCs w:val="28"/>
          <w:lang w:val="uk-UA"/>
        </w:rPr>
        <w:t>емотивни</w:t>
      </w:r>
      <w:proofErr w:type="spellEnd"/>
      <w:r w:rsidR="00861269" w:rsidRPr="00861269">
        <w:rPr>
          <w:rFonts w:ascii="Times New Roman" w:hAnsi="Times New Roman" w:cs="Times New Roman"/>
          <w:sz w:val="28"/>
          <w:szCs w:val="28"/>
        </w:rPr>
        <w:t>м</w:t>
      </w:r>
      <w:r w:rsidRPr="00155490">
        <w:rPr>
          <w:rFonts w:ascii="Times New Roman" w:hAnsi="Times New Roman" w:cs="Times New Roman"/>
          <w:sz w:val="28"/>
          <w:szCs w:val="28"/>
          <w:lang w:val="uk-UA"/>
        </w:rPr>
        <w:t xml:space="preserve"> вплив</w:t>
      </w:r>
      <w:r w:rsidR="00861269" w:rsidRPr="00861269">
        <w:rPr>
          <w:rFonts w:ascii="Times New Roman" w:hAnsi="Times New Roman" w:cs="Times New Roman"/>
          <w:sz w:val="28"/>
          <w:szCs w:val="28"/>
        </w:rPr>
        <w:t>ом</w:t>
      </w:r>
      <w:r w:rsidRPr="00155490">
        <w:rPr>
          <w:rFonts w:ascii="Times New Roman" w:hAnsi="Times New Roman" w:cs="Times New Roman"/>
          <w:sz w:val="28"/>
          <w:szCs w:val="28"/>
          <w:lang w:val="uk-UA"/>
        </w:rPr>
        <w:t xml:space="preserve"> на громадян і спонукання</w:t>
      </w:r>
      <w:r w:rsidR="00861269" w:rsidRPr="00861269">
        <w:rPr>
          <w:rFonts w:ascii="Times New Roman" w:hAnsi="Times New Roman" w:cs="Times New Roman"/>
          <w:sz w:val="28"/>
          <w:szCs w:val="28"/>
        </w:rPr>
        <w:t>м</w:t>
      </w:r>
      <w:r w:rsidRPr="00155490">
        <w:rPr>
          <w:rFonts w:ascii="Times New Roman" w:hAnsi="Times New Roman" w:cs="Times New Roman"/>
          <w:sz w:val="28"/>
          <w:szCs w:val="28"/>
          <w:lang w:val="uk-UA"/>
        </w:rPr>
        <w:t xml:space="preserve"> їх до дії”</w:t>
      </w:r>
      <w:r w:rsidR="00E17C46" w:rsidRPr="00155490">
        <w:rPr>
          <w:rFonts w:ascii="Times New Roman" w:hAnsi="Times New Roman" w:cs="Times New Roman"/>
          <w:sz w:val="28"/>
          <w:szCs w:val="28"/>
          <w:lang w:val="uk-UA"/>
        </w:rPr>
        <w:t xml:space="preserve"> </w:t>
      </w:r>
      <w:r w:rsidR="00E17C46" w:rsidRPr="00E17C46">
        <w:rPr>
          <w:rFonts w:ascii="Times New Roman" w:hAnsi="Times New Roman" w:cs="Times New Roman"/>
          <w:sz w:val="28"/>
          <w:szCs w:val="28"/>
        </w:rPr>
        <w:t>[</w:t>
      </w:r>
      <w:r>
        <w:rPr>
          <w:rFonts w:ascii="Times New Roman" w:hAnsi="Times New Roman" w:cs="Times New Roman"/>
          <w:sz w:val="28"/>
          <w:szCs w:val="28"/>
          <w:lang w:val="uk-UA"/>
        </w:rPr>
        <w:t xml:space="preserve"> </w:t>
      </w:r>
      <w:r w:rsidR="00E90936" w:rsidRPr="00E90936">
        <w:rPr>
          <w:rFonts w:ascii="Times New Roman" w:hAnsi="Times New Roman" w:cs="Times New Roman"/>
          <w:sz w:val="28"/>
          <w:szCs w:val="28"/>
        </w:rPr>
        <w:t>7</w:t>
      </w:r>
      <w:r>
        <w:rPr>
          <w:rFonts w:ascii="Times New Roman" w:hAnsi="Times New Roman" w:cs="Times New Roman"/>
          <w:sz w:val="28"/>
          <w:szCs w:val="28"/>
          <w:lang w:val="uk-UA"/>
        </w:rPr>
        <w:t>,</w:t>
      </w:r>
      <w:r w:rsidR="00E90936" w:rsidRPr="00E90936">
        <w:rPr>
          <w:rFonts w:ascii="Times New Roman" w:hAnsi="Times New Roman" w:cs="Times New Roman"/>
          <w:sz w:val="28"/>
          <w:szCs w:val="28"/>
        </w:rPr>
        <w:t xml:space="preserve"> </w:t>
      </w:r>
      <w:r>
        <w:rPr>
          <w:rFonts w:ascii="Times New Roman" w:hAnsi="Times New Roman" w:cs="Times New Roman"/>
          <w:sz w:val="28"/>
          <w:szCs w:val="28"/>
          <w:lang w:val="uk-UA"/>
        </w:rPr>
        <w:t xml:space="preserve"> с.</w:t>
      </w:r>
      <w:r w:rsidR="00E90936" w:rsidRPr="00E90936">
        <w:rPr>
          <w:rFonts w:ascii="Times New Roman" w:hAnsi="Times New Roman" w:cs="Times New Roman"/>
          <w:sz w:val="28"/>
          <w:szCs w:val="28"/>
        </w:rPr>
        <w:t xml:space="preserve"> </w:t>
      </w:r>
      <w:proofErr w:type="gramStart"/>
      <w:r w:rsidR="00E90936">
        <w:rPr>
          <w:rFonts w:ascii="Times New Roman" w:hAnsi="Times New Roman" w:cs="Times New Roman"/>
          <w:sz w:val="28"/>
          <w:szCs w:val="28"/>
        </w:rPr>
        <w:t xml:space="preserve">107; </w:t>
      </w:r>
      <w:r w:rsidR="00E90936" w:rsidRPr="00E90936">
        <w:rPr>
          <w:rFonts w:ascii="Times New Roman" w:hAnsi="Times New Roman" w:cs="Times New Roman"/>
          <w:sz w:val="28"/>
          <w:szCs w:val="28"/>
        </w:rPr>
        <w:t xml:space="preserve">8 </w:t>
      </w:r>
      <w:r w:rsidRPr="00155490">
        <w:rPr>
          <w:rFonts w:ascii="Times New Roman" w:hAnsi="Times New Roman" w:cs="Times New Roman"/>
          <w:sz w:val="28"/>
          <w:szCs w:val="28"/>
        </w:rPr>
        <w:t>, с.</w:t>
      </w:r>
      <w:r w:rsidR="00E90936" w:rsidRPr="00E90936">
        <w:rPr>
          <w:rFonts w:ascii="Times New Roman" w:hAnsi="Times New Roman" w:cs="Times New Roman"/>
          <w:sz w:val="28"/>
          <w:szCs w:val="28"/>
        </w:rPr>
        <w:t xml:space="preserve"> </w:t>
      </w:r>
      <w:r w:rsidRPr="00155490">
        <w:rPr>
          <w:rFonts w:ascii="Times New Roman" w:hAnsi="Times New Roman" w:cs="Times New Roman"/>
          <w:sz w:val="28"/>
          <w:szCs w:val="28"/>
        </w:rPr>
        <w:t>5</w:t>
      </w:r>
      <w:r w:rsidR="00E17C46" w:rsidRPr="00E17C46">
        <w:rPr>
          <w:rFonts w:ascii="Times New Roman" w:hAnsi="Times New Roman" w:cs="Times New Roman"/>
          <w:sz w:val="28"/>
          <w:szCs w:val="28"/>
        </w:rPr>
        <w:t>]</w:t>
      </w:r>
      <w:r w:rsidR="00E17C46">
        <w:rPr>
          <w:rFonts w:ascii="Times New Roman" w:hAnsi="Times New Roman" w:cs="Times New Roman"/>
          <w:sz w:val="28"/>
          <w:szCs w:val="28"/>
          <w:lang w:val="uk-UA"/>
        </w:rPr>
        <w:t>.</w:t>
      </w:r>
      <w:proofErr w:type="gramEnd"/>
    </w:p>
    <w:p w:rsidR="00BB0E68" w:rsidRDefault="009B58DA" w:rsidP="007E0CA5">
      <w:pPr>
        <w:spacing w:after="0" w:line="360" w:lineRule="auto"/>
        <w:ind w:firstLine="709"/>
        <w:rPr>
          <w:rFonts w:ascii="Times New Roman" w:hAnsi="Times New Roman" w:cs="Times New Roman"/>
          <w:sz w:val="28"/>
          <w:szCs w:val="28"/>
          <w:lang w:val="uk-UA"/>
        </w:rPr>
      </w:pPr>
      <w:proofErr w:type="spellStart"/>
      <w:r w:rsidRPr="009B58DA">
        <w:rPr>
          <w:rFonts w:ascii="Times New Roman" w:hAnsi="Times New Roman" w:cs="Times New Roman"/>
          <w:sz w:val="28"/>
          <w:szCs w:val="28"/>
        </w:rPr>
        <w:t>Актуальність</w:t>
      </w:r>
      <w:proofErr w:type="spell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цієї</w:t>
      </w:r>
      <w:proofErr w:type="spell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роботи</w:t>
      </w:r>
      <w:proofErr w:type="spell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полягає</w:t>
      </w:r>
      <w:proofErr w:type="spellEnd"/>
      <w:r w:rsidRPr="009B58DA">
        <w:rPr>
          <w:rFonts w:ascii="Times New Roman" w:hAnsi="Times New Roman" w:cs="Times New Roman"/>
          <w:sz w:val="28"/>
          <w:szCs w:val="28"/>
        </w:rPr>
        <w:t xml:space="preserve"> </w:t>
      </w:r>
      <w:proofErr w:type="gramStart"/>
      <w:r w:rsidRPr="009B58DA">
        <w:rPr>
          <w:rFonts w:ascii="Times New Roman" w:hAnsi="Times New Roman" w:cs="Times New Roman"/>
          <w:sz w:val="28"/>
          <w:szCs w:val="28"/>
        </w:rPr>
        <w:t>в</w:t>
      </w:r>
      <w:proofErr w:type="gramEnd"/>
      <w:r w:rsidRPr="009B58DA">
        <w:rPr>
          <w:rFonts w:ascii="Times New Roman" w:hAnsi="Times New Roman" w:cs="Times New Roman"/>
          <w:sz w:val="28"/>
          <w:szCs w:val="28"/>
        </w:rPr>
        <w:t xml:space="preserve"> </w:t>
      </w:r>
      <w:proofErr w:type="gramStart"/>
      <w:r w:rsidRPr="009B58DA">
        <w:rPr>
          <w:rFonts w:ascii="Times New Roman" w:hAnsi="Times New Roman" w:cs="Times New Roman"/>
          <w:sz w:val="28"/>
          <w:szCs w:val="28"/>
        </w:rPr>
        <w:t>тому</w:t>
      </w:r>
      <w:proofErr w:type="gram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що</w:t>
      </w:r>
      <w:proofErr w:type="spell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політичний</w:t>
      </w:r>
      <w:proofErr w:type="spellEnd"/>
      <w:r w:rsidRPr="009B58DA">
        <w:rPr>
          <w:rFonts w:ascii="Times New Roman" w:hAnsi="Times New Roman" w:cs="Times New Roman"/>
          <w:sz w:val="28"/>
          <w:szCs w:val="28"/>
        </w:rPr>
        <w:t xml:space="preserve"> дискурс Б. </w:t>
      </w:r>
      <w:proofErr w:type="spellStart"/>
      <w:r w:rsidRPr="009B58DA">
        <w:rPr>
          <w:rFonts w:ascii="Times New Roman" w:hAnsi="Times New Roman" w:cs="Times New Roman"/>
          <w:sz w:val="28"/>
          <w:szCs w:val="28"/>
        </w:rPr>
        <w:t>Обами</w:t>
      </w:r>
      <w:proofErr w:type="spellEnd"/>
      <w:r w:rsidRPr="009B58DA">
        <w:rPr>
          <w:rFonts w:ascii="Times New Roman" w:hAnsi="Times New Roman" w:cs="Times New Roman"/>
          <w:sz w:val="28"/>
          <w:szCs w:val="28"/>
        </w:rPr>
        <w:t xml:space="preserve"> буде </w:t>
      </w:r>
      <w:proofErr w:type="spellStart"/>
      <w:r w:rsidRPr="009B58DA">
        <w:rPr>
          <w:rFonts w:ascii="Times New Roman" w:hAnsi="Times New Roman" w:cs="Times New Roman"/>
          <w:sz w:val="28"/>
          <w:szCs w:val="28"/>
        </w:rPr>
        <w:t>розглянуто</w:t>
      </w:r>
      <w:proofErr w:type="spellEnd"/>
      <w:r w:rsidRPr="009B58DA">
        <w:rPr>
          <w:rFonts w:ascii="Times New Roman" w:hAnsi="Times New Roman" w:cs="Times New Roman"/>
          <w:sz w:val="28"/>
          <w:szCs w:val="28"/>
        </w:rPr>
        <w:t xml:space="preserve"> з точки </w:t>
      </w:r>
      <w:proofErr w:type="spellStart"/>
      <w:r w:rsidRPr="009B58DA">
        <w:rPr>
          <w:rFonts w:ascii="Times New Roman" w:hAnsi="Times New Roman" w:cs="Times New Roman"/>
          <w:sz w:val="28"/>
          <w:szCs w:val="28"/>
        </w:rPr>
        <w:t>зору</w:t>
      </w:r>
      <w:proofErr w:type="spell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дейктичних</w:t>
      </w:r>
      <w:proofErr w:type="spell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полів</w:t>
      </w:r>
      <w:proofErr w:type="spellEnd"/>
      <w:r w:rsidRPr="009B58DA">
        <w:rPr>
          <w:rFonts w:ascii="Times New Roman" w:hAnsi="Times New Roman" w:cs="Times New Roman"/>
          <w:sz w:val="28"/>
          <w:szCs w:val="28"/>
        </w:rPr>
        <w:t xml:space="preserve">, </w:t>
      </w:r>
      <w:proofErr w:type="spellStart"/>
      <w:r w:rsidRPr="009B58DA">
        <w:rPr>
          <w:rFonts w:ascii="Times New Roman" w:hAnsi="Times New Roman" w:cs="Times New Roman"/>
          <w:sz w:val="28"/>
          <w:szCs w:val="28"/>
        </w:rPr>
        <w:t>які</w:t>
      </w:r>
      <w:proofErr w:type="spellEnd"/>
      <w:r w:rsidRPr="009B58DA">
        <w:rPr>
          <w:rFonts w:ascii="Times New Roman" w:hAnsi="Times New Roman" w:cs="Times New Roman"/>
          <w:sz w:val="28"/>
          <w:szCs w:val="28"/>
        </w:rPr>
        <w:t xml:space="preserve"> </w:t>
      </w:r>
      <w:r w:rsidRPr="006A64CB">
        <w:rPr>
          <w:rFonts w:ascii="Times New Roman" w:hAnsi="Times New Roman" w:cs="Times New Roman"/>
          <w:sz w:val="28"/>
          <w:szCs w:val="28"/>
          <w:lang w:val="uk-UA"/>
        </w:rPr>
        <w:t>забезпечують</w:t>
      </w:r>
      <w:r w:rsidRPr="009B58DA">
        <w:rPr>
          <w:rFonts w:ascii="Times New Roman" w:hAnsi="Times New Roman" w:cs="Times New Roman"/>
          <w:sz w:val="28"/>
          <w:szCs w:val="28"/>
        </w:rPr>
        <w:t xml:space="preserve"> </w:t>
      </w:r>
      <w:proofErr w:type="spellStart"/>
      <w:r w:rsidR="006A64CB">
        <w:rPr>
          <w:rFonts w:ascii="Times New Roman" w:hAnsi="Times New Roman" w:cs="Times New Roman"/>
          <w:sz w:val="28"/>
          <w:szCs w:val="28"/>
        </w:rPr>
        <w:t>реал</w:t>
      </w:r>
      <w:r w:rsidR="006A64CB" w:rsidRPr="006A64CB">
        <w:rPr>
          <w:rFonts w:ascii="Times New Roman" w:hAnsi="Times New Roman" w:cs="Times New Roman"/>
          <w:sz w:val="28"/>
          <w:szCs w:val="28"/>
        </w:rPr>
        <w:t>ізацію</w:t>
      </w:r>
      <w:proofErr w:type="spellEnd"/>
      <w:r w:rsidR="006F60FD" w:rsidRPr="006F60FD">
        <w:rPr>
          <w:rFonts w:ascii="Times New Roman" w:hAnsi="Times New Roman" w:cs="Times New Roman"/>
          <w:sz w:val="28"/>
          <w:szCs w:val="28"/>
        </w:rPr>
        <w:t xml:space="preserve"> </w:t>
      </w:r>
      <w:proofErr w:type="spellStart"/>
      <w:r w:rsidR="006F60FD" w:rsidRPr="006F60FD">
        <w:rPr>
          <w:rFonts w:ascii="Times New Roman" w:hAnsi="Times New Roman" w:cs="Times New Roman"/>
          <w:sz w:val="28"/>
          <w:szCs w:val="28"/>
        </w:rPr>
        <w:t>маніпулятив</w:t>
      </w:r>
      <w:r w:rsidR="006F60FD">
        <w:rPr>
          <w:rFonts w:ascii="Times New Roman" w:hAnsi="Times New Roman" w:cs="Times New Roman"/>
          <w:sz w:val="28"/>
          <w:szCs w:val="28"/>
        </w:rPr>
        <w:t>них</w:t>
      </w:r>
      <w:proofErr w:type="spellEnd"/>
      <w:r w:rsidR="006F60FD">
        <w:rPr>
          <w:rFonts w:ascii="Times New Roman" w:hAnsi="Times New Roman" w:cs="Times New Roman"/>
          <w:sz w:val="28"/>
          <w:szCs w:val="28"/>
        </w:rPr>
        <w:t xml:space="preserve"> </w:t>
      </w:r>
      <w:proofErr w:type="spellStart"/>
      <w:r w:rsidR="006F60FD">
        <w:rPr>
          <w:rFonts w:ascii="Times New Roman" w:hAnsi="Times New Roman" w:cs="Times New Roman"/>
          <w:sz w:val="28"/>
          <w:szCs w:val="28"/>
        </w:rPr>
        <w:t>технологій</w:t>
      </w:r>
      <w:proofErr w:type="spellEnd"/>
      <w:r w:rsidR="006F60FD">
        <w:rPr>
          <w:rFonts w:ascii="Times New Roman" w:hAnsi="Times New Roman" w:cs="Times New Roman"/>
          <w:sz w:val="28"/>
          <w:szCs w:val="28"/>
        </w:rPr>
        <w:t xml:space="preserve"> </w:t>
      </w:r>
      <w:proofErr w:type="spellStart"/>
      <w:r w:rsidR="006F60FD">
        <w:rPr>
          <w:rFonts w:ascii="Times New Roman" w:hAnsi="Times New Roman" w:cs="Times New Roman"/>
          <w:sz w:val="28"/>
          <w:szCs w:val="28"/>
        </w:rPr>
        <w:t>впливу</w:t>
      </w:r>
      <w:proofErr w:type="spellEnd"/>
      <w:r w:rsidR="006F60FD">
        <w:rPr>
          <w:rFonts w:ascii="Times New Roman" w:hAnsi="Times New Roman" w:cs="Times New Roman"/>
          <w:sz w:val="28"/>
          <w:szCs w:val="28"/>
        </w:rPr>
        <w:t xml:space="preserve"> на </w:t>
      </w:r>
      <w:proofErr w:type="spellStart"/>
      <w:r w:rsidR="006F60FD">
        <w:rPr>
          <w:rFonts w:ascii="Times New Roman" w:hAnsi="Times New Roman" w:cs="Times New Roman"/>
          <w:sz w:val="28"/>
          <w:szCs w:val="28"/>
        </w:rPr>
        <w:t>л</w:t>
      </w:r>
      <w:r w:rsidR="006F60FD" w:rsidRPr="006F60FD">
        <w:rPr>
          <w:rFonts w:ascii="Times New Roman" w:hAnsi="Times New Roman" w:cs="Times New Roman"/>
          <w:sz w:val="28"/>
          <w:szCs w:val="28"/>
        </w:rPr>
        <w:t>юдину</w:t>
      </w:r>
      <w:proofErr w:type="spellEnd"/>
      <w:r w:rsidR="00A639AB">
        <w:rPr>
          <w:rFonts w:ascii="Times New Roman" w:hAnsi="Times New Roman" w:cs="Times New Roman"/>
          <w:sz w:val="28"/>
          <w:szCs w:val="28"/>
          <w:lang w:val="uk-UA"/>
        </w:rPr>
        <w:t>.</w:t>
      </w:r>
    </w:p>
    <w:p w:rsidR="00110E9A" w:rsidRPr="00F50D56" w:rsidRDefault="00E730F5" w:rsidP="007E0CA5">
      <w:pPr>
        <w:spacing w:after="0" w:line="360" w:lineRule="auto"/>
        <w:ind w:firstLine="709"/>
        <w:rPr>
          <w:rFonts w:ascii="Times New Roman" w:hAnsi="Times New Roman" w:cs="Times New Roman"/>
          <w:sz w:val="28"/>
          <w:szCs w:val="28"/>
          <w:lang w:val="uk-UA"/>
        </w:rPr>
      </w:pPr>
      <w:r w:rsidRPr="00E730F5">
        <w:rPr>
          <w:rFonts w:ascii="Times New Roman" w:hAnsi="Times New Roman" w:cs="Times New Roman"/>
          <w:sz w:val="28"/>
          <w:szCs w:val="28"/>
          <w:lang w:val="uk-UA"/>
        </w:rPr>
        <w:t>Під маніпуляцією ми розуміємо “ приховане</w:t>
      </w:r>
      <w:r w:rsidR="00506A17">
        <w:rPr>
          <w:rFonts w:ascii="Times New Roman" w:hAnsi="Times New Roman" w:cs="Times New Roman"/>
          <w:sz w:val="28"/>
          <w:szCs w:val="28"/>
          <w:lang w:val="uk-UA"/>
        </w:rPr>
        <w:t xml:space="preserve"> </w:t>
      </w:r>
      <w:r w:rsidRPr="00E730F5">
        <w:rPr>
          <w:rFonts w:ascii="Times New Roman" w:hAnsi="Times New Roman" w:cs="Times New Roman"/>
          <w:sz w:val="28"/>
          <w:szCs w:val="28"/>
          <w:lang w:val="uk-UA"/>
        </w:rPr>
        <w:t>від адресата спонукання його до зміни ставлення до чог</w:t>
      </w:r>
      <w:r w:rsidR="00506A17">
        <w:rPr>
          <w:rFonts w:ascii="Times New Roman" w:hAnsi="Times New Roman" w:cs="Times New Roman"/>
          <w:sz w:val="28"/>
          <w:szCs w:val="28"/>
          <w:lang w:val="uk-UA"/>
        </w:rPr>
        <w:t>о-небудь, прийняття рішень та ви</w:t>
      </w:r>
      <w:r w:rsidRPr="00E730F5">
        <w:rPr>
          <w:rFonts w:ascii="Times New Roman" w:hAnsi="Times New Roman" w:cs="Times New Roman"/>
          <w:sz w:val="28"/>
          <w:szCs w:val="28"/>
          <w:lang w:val="uk-UA"/>
        </w:rPr>
        <w:t>конання дій, необхідних для досягнення маніпулятором власних цілей</w:t>
      </w:r>
      <w:r w:rsidR="00F50D56" w:rsidRPr="00F50D56">
        <w:rPr>
          <w:rFonts w:ascii="Times New Roman" w:hAnsi="Times New Roman" w:cs="Times New Roman"/>
          <w:sz w:val="28"/>
          <w:szCs w:val="28"/>
          <w:lang w:val="uk-UA"/>
        </w:rPr>
        <w:t>”</w:t>
      </w:r>
      <w:r w:rsidRPr="00E730F5">
        <w:rPr>
          <w:rFonts w:ascii="Times New Roman" w:hAnsi="Times New Roman" w:cs="Times New Roman"/>
          <w:sz w:val="28"/>
          <w:szCs w:val="28"/>
          <w:lang w:val="uk-UA"/>
        </w:rPr>
        <w:t xml:space="preserve"> </w:t>
      </w:r>
      <w:r w:rsidR="0036187C" w:rsidRPr="0036187C">
        <w:rPr>
          <w:rFonts w:ascii="Times New Roman" w:hAnsi="Times New Roman" w:cs="Times New Roman"/>
          <w:sz w:val="28"/>
          <w:szCs w:val="28"/>
          <w:lang w:val="uk-UA"/>
        </w:rPr>
        <w:t xml:space="preserve">[ </w:t>
      </w:r>
      <w:r w:rsidR="00E90936" w:rsidRPr="00E90936">
        <w:rPr>
          <w:rFonts w:ascii="Times New Roman" w:hAnsi="Times New Roman" w:cs="Times New Roman"/>
          <w:sz w:val="28"/>
          <w:szCs w:val="28"/>
          <w:lang w:val="uk-UA"/>
        </w:rPr>
        <w:t>2</w:t>
      </w:r>
      <w:r>
        <w:rPr>
          <w:rFonts w:ascii="Times New Roman" w:hAnsi="Times New Roman" w:cs="Times New Roman"/>
          <w:sz w:val="28"/>
          <w:szCs w:val="28"/>
          <w:lang w:val="uk-UA"/>
        </w:rPr>
        <w:t>, с.</w:t>
      </w:r>
      <w:r w:rsidR="00E90936" w:rsidRPr="00E90936">
        <w:rPr>
          <w:rFonts w:ascii="Times New Roman" w:hAnsi="Times New Roman" w:cs="Times New Roman"/>
          <w:sz w:val="28"/>
          <w:szCs w:val="28"/>
          <w:lang w:val="uk-UA"/>
        </w:rPr>
        <w:t xml:space="preserve"> </w:t>
      </w:r>
      <w:r w:rsidRPr="00F50D56">
        <w:rPr>
          <w:rFonts w:ascii="Times New Roman" w:hAnsi="Times New Roman" w:cs="Times New Roman"/>
          <w:sz w:val="28"/>
          <w:szCs w:val="28"/>
          <w:lang w:val="uk-UA"/>
        </w:rPr>
        <w:t>3</w:t>
      </w:r>
      <w:r>
        <w:rPr>
          <w:rFonts w:ascii="Times New Roman" w:hAnsi="Times New Roman" w:cs="Times New Roman"/>
          <w:sz w:val="28"/>
          <w:szCs w:val="28"/>
          <w:lang w:val="uk-UA"/>
        </w:rPr>
        <w:t>6</w:t>
      </w:r>
      <w:r w:rsidR="000346B4" w:rsidRPr="000346B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3E1DA6" w:rsidRPr="00506A17" w:rsidRDefault="003E1DA6" w:rsidP="007E0CA5">
      <w:pPr>
        <w:spacing w:after="0" w:line="360" w:lineRule="auto"/>
        <w:ind w:firstLine="709"/>
        <w:rPr>
          <w:rFonts w:ascii="Times New Roman" w:hAnsi="Times New Roman" w:cs="Times New Roman"/>
          <w:sz w:val="28"/>
          <w:szCs w:val="28"/>
          <w:lang w:val="uk-UA"/>
        </w:rPr>
      </w:pPr>
      <w:r w:rsidRPr="003E1DA6">
        <w:rPr>
          <w:rFonts w:ascii="Times New Roman" w:hAnsi="Times New Roman" w:cs="Times New Roman"/>
          <w:sz w:val="28"/>
          <w:szCs w:val="28"/>
          <w:lang w:val="uk-UA"/>
        </w:rPr>
        <w:t>Політичний дискурс Б. Обами у зверненні до Генеральної Асам</w:t>
      </w:r>
      <w:r>
        <w:rPr>
          <w:rFonts w:ascii="Times New Roman" w:hAnsi="Times New Roman" w:cs="Times New Roman"/>
          <w:sz w:val="28"/>
          <w:szCs w:val="28"/>
          <w:lang w:val="uk-UA"/>
        </w:rPr>
        <w:t xml:space="preserve">блеї ООН від 24.09.14 р. є </w:t>
      </w:r>
      <w:r w:rsidRPr="003E1DA6">
        <w:rPr>
          <w:rFonts w:ascii="Times New Roman" w:hAnsi="Times New Roman" w:cs="Times New Roman"/>
          <w:sz w:val="28"/>
          <w:szCs w:val="28"/>
          <w:lang w:val="uk-UA"/>
        </w:rPr>
        <w:t>дискурс</w:t>
      </w:r>
      <w:r>
        <w:rPr>
          <w:rFonts w:ascii="Times New Roman" w:hAnsi="Times New Roman" w:cs="Times New Roman"/>
          <w:sz w:val="28"/>
          <w:szCs w:val="28"/>
          <w:lang w:val="uk-UA"/>
        </w:rPr>
        <w:t>ом масово</w:t>
      </w:r>
      <w:r w:rsidR="00506A17" w:rsidRPr="00506A17">
        <w:rPr>
          <w:rFonts w:ascii="Times New Roman" w:hAnsi="Times New Roman" w:cs="Times New Roman"/>
          <w:sz w:val="28"/>
          <w:szCs w:val="28"/>
          <w:lang w:val="uk-UA"/>
        </w:rPr>
        <w:t>ї</w:t>
      </w:r>
      <w:r>
        <w:rPr>
          <w:rFonts w:ascii="Times New Roman" w:hAnsi="Times New Roman" w:cs="Times New Roman"/>
          <w:sz w:val="28"/>
          <w:szCs w:val="28"/>
          <w:lang w:val="uk-UA"/>
        </w:rPr>
        <w:t xml:space="preserve"> комунікації,</w:t>
      </w:r>
      <w:r w:rsidR="00506A17" w:rsidRPr="00506A1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дискурсом мас</w:t>
      </w:r>
      <w:r w:rsidRPr="003E1DA6">
        <w:rPr>
          <w:rFonts w:ascii="Times New Roman" w:hAnsi="Times New Roman" w:cs="Times New Roman"/>
          <w:sz w:val="28"/>
          <w:szCs w:val="28"/>
          <w:lang w:val="uk-UA"/>
        </w:rPr>
        <w:t>ового впливу</w:t>
      </w:r>
      <w:r w:rsidR="00021DCE" w:rsidRPr="00021DCE">
        <w:rPr>
          <w:rFonts w:ascii="Times New Roman" w:hAnsi="Times New Roman" w:cs="Times New Roman"/>
          <w:sz w:val="28"/>
          <w:szCs w:val="28"/>
          <w:lang w:val="uk-UA"/>
        </w:rPr>
        <w:t xml:space="preserve"> на людину</w:t>
      </w:r>
      <w:r w:rsidRPr="003E1DA6">
        <w:rPr>
          <w:rFonts w:ascii="Times New Roman" w:hAnsi="Times New Roman" w:cs="Times New Roman"/>
          <w:sz w:val="28"/>
          <w:szCs w:val="28"/>
          <w:lang w:val="uk-UA"/>
        </w:rPr>
        <w:t>,</w:t>
      </w:r>
      <w:r w:rsidR="00506A17" w:rsidRPr="00506A17">
        <w:rPr>
          <w:rFonts w:ascii="Times New Roman" w:hAnsi="Times New Roman" w:cs="Times New Roman"/>
          <w:sz w:val="28"/>
          <w:szCs w:val="28"/>
          <w:lang w:val="uk-UA"/>
        </w:rPr>
        <w:t xml:space="preserve"> </w:t>
      </w:r>
      <w:r w:rsidRPr="003E1DA6">
        <w:rPr>
          <w:rFonts w:ascii="Times New Roman" w:hAnsi="Times New Roman" w:cs="Times New Roman"/>
          <w:sz w:val="28"/>
          <w:szCs w:val="28"/>
          <w:lang w:val="uk-UA"/>
        </w:rPr>
        <w:t xml:space="preserve"> який </w:t>
      </w:r>
      <w:r>
        <w:rPr>
          <w:rFonts w:ascii="Times New Roman" w:hAnsi="Times New Roman" w:cs="Times New Roman"/>
          <w:sz w:val="28"/>
          <w:szCs w:val="28"/>
          <w:lang w:val="uk-UA"/>
        </w:rPr>
        <w:t xml:space="preserve">транслювався і був </w:t>
      </w:r>
      <w:r w:rsidRPr="003E1DA6">
        <w:rPr>
          <w:rFonts w:ascii="Times New Roman" w:hAnsi="Times New Roman" w:cs="Times New Roman"/>
          <w:sz w:val="28"/>
          <w:szCs w:val="28"/>
          <w:lang w:val="uk-UA"/>
        </w:rPr>
        <w:t>відображений</w:t>
      </w:r>
      <w:r w:rsidRPr="00506A17">
        <w:rPr>
          <w:rFonts w:ascii="Times New Roman" w:hAnsi="Times New Roman" w:cs="Times New Roman"/>
          <w:sz w:val="28"/>
          <w:szCs w:val="28"/>
          <w:lang w:val="uk-UA"/>
        </w:rPr>
        <w:t xml:space="preserve"> у всіх </w:t>
      </w:r>
      <w:r w:rsidR="00021DCE" w:rsidRPr="00021DCE">
        <w:rPr>
          <w:rFonts w:ascii="Times New Roman" w:hAnsi="Times New Roman" w:cs="Times New Roman"/>
          <w:sz w:val="28"/>
          <w:szCs w:val="28"/>
          <w:lang w:val="uk-UA"/>
        </w:rPr>
        <w:t>м</w:t>
      </w:r>
      <w:r w:rsidR="00021DCE">
        <w:rPr>
          <w:rFonts w:ascii="Times New Roman" w:hAnsi="Times New Roman" w:cs="Times New Roman"/>
          <w:sz w:val="28"/>
          <w:szCs w:val="28"/>
          <w:lang w:val="uk-UA"/>
        </w:rPr>
        <w:t>едійних</w:t>
      </w:r>
      <w:r w:rsidR="00021DCE" w:rsidRPr="00021DCE">
        <w:rPr>
          <w:rFonts w:ascii="Times New Roman" w:hAnsi="Times New Roman" w:cs="Times New Roman"/>
          <w:sz w:val="28"/>
          <w:szCs w:val="28"/>
          <w:lang w:val="uk-UA"/>
        </w:rPr>
        <w:t xml:space="preserve"> </w:t>
      </w:r>
      <w:r w:rsidR="00021DCE">
        <w:rPr>
          <w:rFonts w:ascii="Times New Roman" w:hAnsi="Times New Roman" w:cs="Times New Roman"/>
          <w:sz w:val="28"/>
          <w:szCs w:val="28"/>
          <w:lang w:val="uk-UA"/>
        </w:rPr>
        <w:t xml:space="preserve">засобах </w:t>
      </w:r>
      <w:r w:rsidRPr="00506A17">
        <w:rPr>
          <w:rFonts w:ascii="Times New Roman" w:hAnsi="Times New Roman" w:cs="Times New Roman"/>
          <w:sz w:val="28"/>
          <w:szCs w:val="28"/>
          <w:lang w:val="uk-UA"/>
        </w:rPr>
        <w:t xml:space="preserve">: радіо, телебачення, </w:t>
      </w:r>
      <w:proofErr w:type="spellStart"/>
      <w:r w:rsidRPr="00506A17">
        <w:rPr>
          <w:rFonts w:ascii="Times New Roman" w:hAnsi="Times New Roman" w:cs="Times New Roman"/>
          <w:sz w:val="28"/>
          <w:szCs w:val="28"/>
          <w:lang w:val="uk-UA"/>
        </w:rPr>
        <w:t>інтернет</w:t>
      </w:r>
      <w:proofErr w:type="spellEnd"/>
      <w:r w:rsidRPr="00506A17">
        <w:rPr>
          <w:rFonts w:ascii="Times New Roman" w:hAnsi="Times New Roman" w:cs="Times New Roman"/>
          <w:sz w:val="28"/>
          <w:szCs w:val="28"/>
          <w:lang w:val="uk-UA"/>
        </w:rPr>
        <w:t xml:space="preserve">, преса.  </w:t>
      </w:r>
    </w:p>
    <w:p w:rsidR="00670D09" w:rsidRPr="00294E66" w:rsidRDefault="003E1DA6" w:rsidP="007E0CA5">
      <w:pPr>
        <w:spacing w:after="0" w:line="360" w:lineRule="auto"/>
        <w:ind w:firstLine="709"/>
        <w:rPr>
          <w:rFonts w:ascii="Times New Roman" w:hAnsi="Times New Roman" w:cs="Times New Roman"/>
          <w:sz w:val="28"/>
          <w:szCs w:val="28"/>
        </w:rPr>
      </w:pPr>
      <w:r w:rsidRPr="003E1DA6">
        <w:rPr>
          <w:rFonts w:ascii="Times New Roman" w:hAnsi="Times New Roman" w:cs="Times New Roman"/>
          <w:sz w:val="28"/>
          <w:szCs w:val="28"/>
        </w:rPr>
        <w:t xml:space="preserve">Таким чином, </w:t>
      </w:r>
      <w:proofErr w:type="spellStart"/>
      <w:r w:rsidRPr="003E1DA6">
        <w:rPr>
          <w:rFonts w:ascii="Times New Roman" w:hAnsi="Times New Roman" w:cs="Times New Roman"/>
          <w:sz w:val="28"/>
          <w:szCs w:val="28"/>
        </w:rPr>
        <w:t>політичний</w:t>
      </w:r>
      <w:proofErr w:type="spellEnd"/>
      <w:r w:rsidRPr="003E1DA6">
        <w:rPr>
          <w:rFonts w:ascii="Times New Roman" w:hAnsi="Times New Roman" w:cs="Times New Roman"/>
          <w:sz w:val="28"/>
          <w:szCs w:val="28"/>
        </w:rPr>
        <w:t xml:space="preserve"> дискурс Б. </w:t>
      </w:r>
      <w:proofErr w:type="spellStart"/>
      <w:r w:rsidRPr="003E1DA6">
        <w:rPr>
          <w:rFonts w:ascii="Times New Roman" w:hAnsi="Times New Roman" w:cs="Times New Roman"/>
          <w:sz w:val="28"/>
          <w:szCs w:val="28"/>
        </w:rPr>
        <w:t>Обами</w:t>
      </w:r>
      <w:proofErr w:type="spellEnd"/>
      <w:r w:rsidRPr="003E1DA6">
        <w:rPr>
          <w:rFonts w:ascii="Times New Roman" w:hAnsi="Times New Roman" w:cs="Times New Roman"/>
          <w:sz w:val="28"/>
          <w:szCs w:val="28"/>
        </w:rPr>
        <w:t xml:space="preserve"> є </w:t>
      </w:r>
      <w:proofErr w:type="spellStart"/>
      <w:r w:rsidRPr="003E1DA6">
        <w:rPr>
          <w:rFonts w:ascii="Times New Roman" w:hAnsi="Times New Roman" w:cs="Times New Roman"/>
          <w:sz w:val="28"/>
          <w:szCs w:val="28"/>
        </w:rPr>
        <w:t>елементом</w:t>
      </w:r>
      <w:proofErr w:type="spellEnd"/>
      <w:r w:rsidRPr="003E1DA6">
        <w:rPr>
          <w:rFonts w:ascii="Times New Roman" w:hAnsi="Times New Roman" w:cs="Times New Roman"/>
          <w:sz w:val="28"/>
          <w:szCs w:val="28"/>
        </w:rPr>
        <w:t xml:space="preserve"> </w:t>
      </w:r>
      <w:proofErr w:type="spellStart"/>
      <w:r w:rsidRPr="003E1DA6">
        <w:rPr>
          <w:rFonts w:ascii="Times New Roman" w:hAnsi="Times New Roman" w:cs="Times New Roman"/>
          <w:sz w:val="28"/>
          <w:szCs w:val="28"/>
        </w:rPr>
        <w:t>медіакультури</w:t>
      </w:r>
      <w:proofErr w:type="spellEnd"/>
      <w:r w:rsidRPr="003E1DA6">
        <w:rPr>
          <w:rFonts w:ascii="Times New Roman" w:hAnsi="Times New Roman" w:cs="Times New Roman"/>
          <w:sz w:val="28"/>
          <w:szCs w:val="28"/>
        </w:rPr>
        <w:t xml:space="preserve">, </w:t>
      </w:r>
      <w:proofErr w:type="spellStart"/>
      <w:r w:rsidRPr="003E1DA6">
        <w:rPr>
          <w:rFonts w:ascii="Times New Roman" w:hAnsi="Times New Roman" w:cs="Times New Roman"/>
          <w:sz w:val="28"/>
          <w:szCs w:val="28"/>
        </w:rPr>
        <w:t>культури</w:t>
      </w:r>
      <w:proofErr w:type="spellEnd"/>
      <w:r w:rsidRPr="003E1DA6">
        <w:rPr>
          <w:rFonts w:ascii="Times New Roman" w:hAnsi="Times New Roman" w:cs="Times New Roman"/>
          <w:sz w:val="28"/>
          <w:szCs w:val="28"/>
        </w:rPr>
        <w:t xml:space="preserve"> </w:t>
      </w:r>
      <w:proofErr w:type="spellStart"/>
      <w:r w:rsidRPr="003E1DA6">
        <w:rPr>
          <w:rFonts w:ascii="Times New Roman" w:hAnsi="Times New Roman" w:cs="Times New Roman"/>
          <w:sz w:val="28"/>
          <w:szCs w:val="28"/>
        </w:rPr>
        <w:t>інформаційного</w:t>
      </w:r>
      <w:proofErr w:type="spellEnd"/>
      <w:r w:rsidRPr="003E1DA6">
        <w:rPr>
          <w:rFonts w:ascii="Times New Roman" w:hAnsi="Times New Roman" w:cs="Times New Roman"/>
          <w:sz w:val="28"/>
          <w:szCs w:val="28"/>
        </w:rPr>
        <w:t xml:space="preserve"> (</w:t>
      </w:r>
      <w:proofErr w:type="spellStart"/>
      <w:r w:rsidRPr="003E1DA6">
        <w:rPr>
          <w:rFonts w:ascii="Times New Roman" w:hAnsi="Times New Roman" w:cs="Times New Roman"/>
          <w:sz w:val="28"/>
          <w:szCs w:val="28"/>
        </w:rPr>
        <w:t>постінформаційного</w:t>
      </w:r>
      <w:proofErr w:type="spellEnd"/>
      <w:r w:rsidRPr="003E1DA6">
        <w:rPr>
          <w:rFonts w:ascii="Times New Roman" w:hAnsi="Times New Roman" w:cs="Times New Roman"/>
          <w:sz w:val="28"/>
          <w:szCs w:val="28"/>
        </w:rPr>
        <w:t xml:space="preserve">) </w:t>
      </w:r>
      <w:proofErr w:type="spellStart"/>
      <w:r w:rsidRPr="003E1DA6">
        <w:rPr>
          <w:rFonts w:ascii="Times New Roman" w:hAnsi="Times New Roman" w:cs="Times New Roman"/>
          <w:sz w:val="28"/>
          <w:szCs w:val="28"/>
        </w:rPr>
        <w:t>суспільства</w:t>
      </w:r>
      <w:proofErr w:type="spellEnd"/>
      <w:r w:rsidRPr="003E1DA6">
        <w:rPr>
          <w:rFonts w:ascii="Times New Roman" w:hAnsi="Times New Roman" w:cs="Times New Roman"/>
          <w:sz w:val="28"/>
          <w:szCs w:val="28"/>
        </w:rPr>
        <w:t xml:space="preserve"> </w:t>
      </w:r>
      <w:r w:rsidRPr="003E1DA6">
        <w:rPr>
          <w:rFonts w:ascii="Times New Roman" w:hAnsi="Times New Roman" w:cs="Times New Roman"/>
          <w:sz w:val="28"/>
          <w:szCs w:val="28"/>
          <w:lang w:val="uk-UA"/>
        </w:rPr>
        <w:t xml:space="preserve"> </w:t>
      </w:r>
      <w:r w:rsidR="00B61968">
        <w:rPr>
          <w:rFonts w:ascii="Times New Roman" w:hAnsi="Times New Roman" w:cs="Times New Roman"/>
          <w:sz w:val="28"/>
          <w:szCs w:val="28"/>
          <w:lang w:val="uk-UA"/>
        </w:rPr>
        <w:t xml:space="preserve"> </w:t>
      </w:r>
      <w:r w:rsidR="00B61968" w:rsidRPr="00B61968">
        <w:rPr>
          <w:rFonts w:ascii="Times New Roman" w:hAnsi="Times New Roman" w:cs="Times New Roman"/>
          <w:sz w:val="28"/>
          <w:szCs w:val="28"/>
          <w:lang w:val="uk-UA"/>
        </w:rPr>
        <w:lastRenderedPageBreak/>
        <w:t>[</w:t>
      </w:r>
      <w:r w:rsidR="00E90936" w:rsidRPr="00E90936">
        <w:rPr>
          <w:rFonts w:ascii="Times New Roman" w:hAnsi="Times New Roman" w:cs="Times New Roman"/>
          <w:sz w:val="28"/>
          <w:szCs w:val="28"/>
        </w:rPr>
        <w:t>5</w:t>
      </w:r>
      <w:r w:rsidR="00294E66">
        <w:rPr>
          <w:rFonts w:ascii="Times New Roman" w:hAnsi="Times New Roman" w:cs="Times New Roman"/>
          <w:sz w:val="28"/>
          <w:szCs w:val="28"/>
          <w:lang w:val="uk-UA"/>
        </w:rPr>
        <w:t xml:space="preserve">, с. </w:t>
      </w:r>
      <w:r w:rsidR="00294E66" w:rsidRPr="00294E66">
        <w:rPr>
          <w:rFonts w:ascii="Times New Roman" w:hAnsi="Times New Roman" w:cs="Times New Roman"/>
          <w:sz w:val="28"/>
          <w:szCs w:val="28"/>
        </w:rPr>
        <w:t>141</w:t>
      </w:r>
      <w:r w:rsidR="00B61968" w:rsidRPr="00B61968">
        <w:rPr>
          <w:rFonts w:ascii="Times New Roman" w:hAnsi="Times New Roman" w:cs="Times New Roman"/>
          <w:sz w:val="28"/>
          <w:szCs w:val="28"/>
          <w:lang w:val="uk-UA"/>
        </w:rPr>
        <w:t xml:space="preserve">] </w:t>
      </w:r>
      <w:r w:rsidR="00294E66" w:rsidRPr="00294E66">
        <w:rPr>
          <w:rFonts w:ascii="Times New Roman" w:hAnsi="Times New Roman" w:cs="Times New Roman"/>
          <w:sz w:val="28"/>
          <w:szCs w:val="28"/>
        </w:rPr>
        <w:t xml:space="preserve">, в </w:t>
      </w:r>
      <w:proofErr w:type="spellStart"/>
      <w:r w:rsidR="00294E66" w:rsidRPr="00294E66">
        <w:rPr>
          <w:rFonts w:ascii="Times New Roman" w:hAnsi="Times New Roman" w:cs="Times New Roman"/>
          <w:sz w:val="28"/>
          <w:szCs w:val="28"/>
        </w:rPr>
        <w:t>якому</w:t>
      </w:r>
      <w:proofErr w:type="spellEnd"/>
      <w:r w:rsidR="00294E66" w:rsidRPr="00294E66">
        <w:rPr>
          <w:rFonts w:ascii="Times New Roman" w:hAnsi="Times New Roman" w:cs="Times New Roman"/>
          <w:sz w:val="28"/>
          <w:szCs w:val="28"/>
        </w:rPr>
        <w:t xml:space="preserve"> </w:t>
      </w:r>
      <w:proofErr w:type="spellStart"/>
      <w:proofErr w:type="gramStart"/>
      <w:r w:rsidR="00294E66" w:rsidRPr="00294E66">
        <w:rPr>
          <w:rFonts w:ascii="Times New Roman" w:hAnsi="Times New Roman" w:cs="Times New Roman"/>
          <w:sz w:val="28"/>
          <w:szCs w:val="28"/>
        </w:rPr>
        <w:t>мас-мед</w:t>
      </w:r>
      <w:proofErr w:type="gramEnd"/>
      <w:r w:rsidR="00294E66" w:rsidRPr="00294E66">
        <w:rPr>
          <w:rFonts w:ascii="Times New Roman" w:hAnsi="Times New Roman" w:cs="Times New Roman"/>
          <w:sz w:val="28"/>
          <w:szCs w:val="28"/>
        </w:rPr>
        <w:t>іа</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мають</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перетворювальну</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функцію</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оскільки</w:t>
      </w:r>
      <w:proofErr w:type="spellEnd"/>
      <w:r w:rsidR="00294E66" w:rsidRPr="00294E66">
        <w:rPr>
          <w:rFonts w:ascii="Times New Roman" w:hAnsi="Times New Roman" w:cs="Times New Roman"/>
          <w:sz w:val="28"/>
          <w:szCs w:val="28"/>
        </w:rPr>
        <w:t xml:space="preserve"> вони часто </w:t>
      </w:r>
      <w:proofErr w:type="spellStart"/>
      <w:r w:rsidR="00294E66" w:rsidRPr="00294E66">
        <w:rPr>
          <w:rFonts w:ascii="Times New Roman" w:hAnsi="Times New Roman" w:cs="Times New Roman"/>
          <w:sz w:val="28"/>
          <w:szCs w:val="28"/>
        </w:rPr>
        <w:t>викривлюють</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або</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видозмінюють</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реальність</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Медіація</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має</w:t>
      </w:r>
      <w:proofErr w:type="spellEnd"/>
      <w:r w:rsidR="00294E66" w:rsidRPr="00294E66">
        <w:rPr>
          <w:rFonts w:ascii="Times New Roman" w:hAnsi="Times New Roman" w:cs="Times New Roman"/>
          <w:sz w:val="28"/>
          <w:szCs w:val="28"/>
        </w:rPr>
        <w:t xml:space="preserve"> </w:t>
      </w:r>
      <w:proofErr w:type="spellStart"/>
      <w:proofErr w:type="gramStart"/>
      <w:r w:rsidR="00294E66" w:rsidRPr="00294E66">
        <w:rPr>
          <w:rFonts w:ascii="Times New Roman" w:hAnsi="Times New Roman" w:cs="Times New Roman"/>
          <w:sz w:val="28"/>
          <w:szCs w:val="28"/>
        </w:rPr>
        <w:t>р</w:t>
      </w:r>
      <w:proofErr w:type="gramEnd"/>
      <w:r w:rsidR="00294E66" w:rsidRPr="00294E66">
        <w:rPr>
          <w:rFonts w:ascii="Times New Roman" w:hAnsi="Times New Roman" w:cs="Times New Roman"/>
          <w:sz w:val="28"/>
          <w:szCs w:val="28"/>
        </w:rPr>
        <w:t>ізні</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сфери</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впливу</w:t>
      </w:r>
      <w:proofErr w:type="spellEnd"/>
      <w:r w:rsidR="00294E66" w:rsidRPr="00294E66">
        <w:rPr>
          <w:rFonts w:ascii="Times New Roman" w:hAnsi="Times New Roman" w:cs="Times New Roman"/>
          <w:sz w:val="28"/>
          <w:szCs w:val="28"/>
        </w:rPr>
        <w:t xml:space="preserve"> на </w:t>
      </w:r>
      <w:proofErr w:type="spellStart"/>
      <w:r w:rsidR="00294E66" w:rsidRPr="00294E66">
        <w:rPr>
          <w:rFonts w:ascii="Times New Roman" w:hAnsi="Times New Roman" w:cs="Times New Roman"/>
          <w:sz w:val="28"/>
          <w:szCs w:val="28"/>
        </w:rPr>
        <w:t>аудиторію</w:t>
      </w:r>
      <w:proofErr w:type="spellEnd"/>
      <w:r w:rsidR="00294E66" w:rsidRPr="00294E66">
        <w:rPr>
          <w:rFonts w:ascii="Times New Roman" w:hAnsi="Times New Roman" w:cs="Times New Roman"/>
          <w:sz w:val="28"/>
          <w:szCs w:val="28"/>
        </w:rPr>
        <w:t xml:space="preserve"> - </w:t>
      </w:r>
      <w:proofErr w:type="spellStart"/>
      <w:r w:rsidR="00294E66" w:rsidRPr="00294E66">
        <w:rPr>
          <w:rFonts w:ascii="Times New Roman" w:hAnsi="Times New Roman" w:cs="Times New Roman"/>
          <w:sz w:val="28"/>
          <w:szCs w:val="28"/>
        </w:rPr>
        <w:t>від</w:t>
      </w:r>
      <w:proofErr w:type="spellEnd"/>
      <w:r w:rsidR="00294E66" w:rsidRPr="00294E66">
        <w:rPr>
          <w:rFonts w:ascii="Times New Roman" w:hAnsi="Times New Roman" w:cs="Times New Roman"/>
          <w:sz w:val="28"/>
          <w:szCs w:val="28"/>
        </w:rPr>
        <w:t xml:space="preserve"> </w:t>
      </w:r>
      <w:proofErr w:type="spellStart"/>
      <w:r w:rsidR="00294E66" w:rsidRPr="00294E66">
        <w:rPr>
          <w:rFonts w:ascii="Times New Roman" w:hAnsi="Times New Roman" w:cs="Times New Roman"/>
          <w:sz w:val="28"/>
          <w:szCs w:val="28"/>
        </w:rPr>
        <w:t>особ</w:t>
      </w:r>
      <w:r w:rsidR="00E90936">
        <w:rPr>
          <w:rFonts w:ascii="Times New Roman" w:hAnsi="Times New Roman" w:cs="Times New Roman"/>
          <w:sz w:val="28"/>
          <w:szCs w:val="28"/>
        </w:rPr>
        <w:t>истих</w:t>
      </w:r>
      <w:proofErr w:type="spellEnd"/>
      <w:r w:rsidR="00E90936">
        <w:rPr>
          <w:rFonts w:ascii="Times New Roman" w:hAnsi="Times New Roman" w:cs="Times New Roman"/>
          <w:sz w:val="28"/>
          <w:szCs w:val="28"/>
        </w:rPr>
        <w:t xml:space="preserve"> до </w:t>
      </w:r>
      <w:proofErr w:type="spellStart"/>
      <w:r w:rsidR="00E90936">
        <w:rPr>
          <w:rFonts w:ascii="Times New Roman" w:hAnsi="Times New Roman" w:cs="Times New Roman"/>
          <w:sz w:val="28"/>
          <w:szCs w:val="28"/>
        </w:rPr>
        <w:t>глобальних</w:t>
      </w:r>
      <w:proofErr w:type="spellEnd"/>
      <w:r w:rsidR="00E90936">
        <w:rPr>
          <w:rFonts w:ascii="Times New Roman" w:hAnsi="Times New Roman" w:cs="Times New Roman"/>
          <w:sz w:val="28"/>
          <w:szCs w:val="28"/>
        </w:rPr>
        <w:t xml:space="preserve">” [ </w:t>
      </w:r>
      <w:r w:rsidR="00E90936" w:rsidRPr="00E90936">
        <w:rPr>
          <w:rFonts w:ascii="Times New Roman" w:hAnsi="Times New Roman" w:cs="Times New Roman"/>
          <w:sz w:val="28"/>
          <w:szCs w:val="28"/>
        </w:rPr>
        <w:t>4</w:t>
      </w:r>
      <w:r w:rsidR="00294E66" w:rsidRPr="00294E66">
        <w:rPr>
          <w:rFonts w:ascii="Times New Roman" w:hAnsi="Times New Roman" w:cs="Times New Roman"/>
          <w:sz w:val="28"/>
          <w:szCs w:val="28"/>
        </w:rPr>
        <w:t>, с.</w:t>
      </w:r>
      <w:r w:rsidR="00E90936" w:rsidRPr="00E90936">
        <w:rPr>
          <w:rFonts w:ascii="Times New Roman" w:hAnsi="Times New Roman" w:cs="Times New Roman"/>
          <w:sz w:val="28"/>
          <w:szCs w:val="28"/>
        </w:rPr>
        <w:t xml:space="preserve"> </w:t>
      </w:r>
      <w:r w:rsidR="00294E66" w:rsidRPr="00294E66">
        <w:rPr>
          <w:rFonts w:ascii="Times New Roman" w:hAnsi="Times New Roman" w:cs="Times New Roman"/>
          <w:sz w:val="28"/>
          <w:szCs w:val="28"/>
        </w:rPr>
        <w:t>206] .</w:t>
      </w:r>
    </w:p>
    <w:p w:rsidR="00861269" w:rsidRPr="000C7706" w:rsidRDefault="00526123" w:rsidP="007E0CA5">
      <w:pPr>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uk-UA"/>
        </w:rPr>
        <w:t xml:space="preserve">Як відомо, </w:t>
      </w:r>
      <w:proofErr w:type="spellStart"/>
      <w:r w:rsidR="00294E66" w:rsidRPr="00294E66">
        <w:rPr>
          <w:rFonts w:ascii="Times New Roman" w:hAnsi="Times New Roman" w:cs="Times New Roman"/>
          <w:sz w:val="28"/>
          <w:szCs w:val="28"/>
        </w:rPr>
        <w:t>особистість</w:t>
      </w:r>
      <w:proofErr w:type="spellEnd"/>
      <w:r w:rsidR="00294E66" w:rsidRPr="00294E66">
        <w:rPr>
          <w:rFonts w:ascii="Times New Roman" w:hAnsi="Times New Roman" w:cs="Times New Roman"/>
          <w:sz w:val="28"/>
          <w:szCs w:val="28"/>
        </w:rPr>
        <w:t xml:space="preserve"> , яка</w:t>
      </w:r>
      <w:r w:rsidR="00940BE7" w:rsidRPr="00940BE7">
        <w:rPr>
          <w:rFonts w:ascii="Times New Roman" w:hAnsi="Times New Roman" w:cs="Times New Roman"/>
          <w:sz w:val="28"/>
          <w:szCs w:val="28"/>
        </w:rPr>
        <w:t xml:space="preserve"> </w:t>
      </w:r>
      <w:proofErr w:type="spellStart"/>
      <w:r w:rsidR="00FA6155" w:rsidRPr="00FA6155">
        <w:rPr>
          <w:rFonts w:ascii="Times New Roman" w:hAnsi="Times New Roman" w:cs="Times New Roman"/>
          <w:sz w:val="28"/>
          <w:szCs w:val="28"/>
        </w:rPr>
        <w:t>організовує</w:t>
      </w:r>
      <w:proofErr w:type="spellEnd"/>
      <w:r w:rsidR="00FA6155" w:rsidRPr="00FA6155">
        <w:rPr>
          <w:rFonts w:ascii="Times New Roman" w:hAnsi="Times New Roman" w:cs="Times New Roman"/>
          <w:sz w:val="28"/>
          <w:szCs w:val="28"/>
        </w:rPr>
        <w:t xml:space="preserve"> дискурс, є центром </w:t>
      </w:r>
      <w:proofErr w:type="spellStart"/>
      <w:r w:rsidR="00FA6155" w:rsidRPr="00FA6155">
        <w:rPr>
          <w:rFonts w:ascii="Times New Roman" w:hAnsi="Times New Roman" w:cs="Times New Roman"/>
          <w:sz w:val="28"/>
          <w:szCs w:val="28"/>
        </w:rPr>
        <w:t>цього</w:t>
      </w:r>
      <w:proofErr w:type="spellEnd"/>
      <w:r w:rsidR="00FA6155" w:rsidRPr="00FA6155">
        <w:rPr>
          <w:rFonts w:ascii="Times New Roman" w:hAnsi="Times New Roman" w:cs="Times New Roman"/>
          <w:sz w:val="28"/>
          <w:szCs w:val="28"/>
        </w:rPr>
        <w:t xml:space="preserve"> дискурсу</w:t>
      </w:r>
      <w:r w:rsidR="00E90936">
        <w:rPr>
          <w:rFonts w:ascii="Times New Roman" w:hAnsi="Times New Roman" w:cs="Times New Roman"/>
          <w:sz w:val="28"/>
          <w:szCs w:val="28"/>
        </w:rPr>
        <w:t xml:space="preserve"> [ </w:t>
      </w:r>
      <w:r w:rsidR="00E90936" w:rsidRPr="00E90936">
        <w:rPr>
          <w:rFonts w:ascii="Times New Roman" w:hAnsi="Times New Roman" w:cs="Times New Roman"/>
          <w:sz w:val="28"/>
          <w:szCs w:val="28"/>
        </w:rPr>
        <w:t>6,</w:t>
      </w:r>
      <w:r w:rsidR="00940BE7" w:rsidRPr="00940BE7">
        <w:rPr>
          <w:rFonts w:ascii="Times New Roman" w:hAnsi="Times New Roman" w:cs="Times New Roman"/>
          <w:sz w:val="28"/>
          <w:szCs w:val="28"/>
        </w:rPr>
        <w:t xml:space="preserve"> с. 15], вона є </w:t>
      </w:r>
      <w:proofErr w:type="spellStart"/>
      <w:r w:rsidR="00940BE7" w:rsidRPr="00940BE7">
        <w:rPr>
          <w:rFonts w:ascii="Times New Roman" w:hAnsi="Times New Roman" w:cs="Times New Roman"/>
          <w:sz w:val="28"/>
          <w:szCs w:val="28"/>
        </w:rPr>
        <w:t>відповідальною</w:t>
      </w:r>
      <w:proofErr w:type="spellEnd"/>
      <w:r w:rsidR="00940BE7" w:rsidRPr="00940BE7">
        <w:rPr>
          <w:rFonts w:ascii="Times New Roman" w:hAnsi="Times New Roman" w:cs="Times New Roman"/>
          <w:sz w:val="28"/>
          <w:szCs w:val="28"/>
        </w:rPr>
        <w:t xml:space="preserve"> за </w:t>
      </w:r>
      <w:proofErr w:type="spellStart"/>
      <w:r w:rsidR="00940BE7" w:rsidRPr="00940BE7">
        <w:rPr>
          <w:rFonts w:ascii="Times New Roman" w:hAnsi="Times New Roman" w:cs="Times New Roman"/>
          <w:sz w:val="28"/>
          <w:szCs w:val="28"/>
        </w:rPr>
        <w:t>наслідки</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свого</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спілкування</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зі</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співрозмовником</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оскільки</w:t>
      </w:r>
      <w:proofErr w:type="spellEnd"/>
      <w:r w:rsidR="00940BE7" w:rsidRPr="00940BE7">
        <w:rPr>
          <w:rFonts w:ascii="Times New Roman" w:hAnsi="Times New Roman" w:cs="Times New Roman"/>
          <w:sz w:val="28"/>
          <w:szCs w:val="28"/>
        </w:rPr>
        <w:t xml:space="preserve"> будь-</w:t>
      </w:r>
      <w:proofErr w:type="spellStart"/>
      <w:r w:rsidR="00940BE7" w:rsidRPr="00940BE7">
        <w:rPr>
          <w:rFonts w:ascii="Times New Roman" w:hAnsi="Times New Roman" w:cs="Times New Roman"/>
          <w:sz w:val="28"/>
          <w:szCs w:val="28"/>
        </w:rPr>
        <w:t>який</w:t>
      </w:r>
      <w:proofErr w:type="spellEnd"/>
      <w:r w:rsidR="00940BE7" w:rsidRPr="00940BE7">
        <w:rPr>
          <w:rFonts w:ascii="Times New Roman" w:hAnsi="Times New Roman" w:cs="Times New Roman"/>
          <w:sz w:val="28"/>
          <w:szCs w:val="28"/>
        </w:rPr>
        <w:t xml:space="preserve"> дискурс </w:t>
      </w:r>
      <w:proofErr w:type="spellStart"/>
      <w:r w:rsidR="00940BE7" w:rsidRPr="00940BE7">
        <w:rPr>
          <w:rFonts w:ascii="Times New Roman" w:hAnsi="Times New Roman" w:cs="Times New Roman"/>
          <w:sz w:val="28"/>
          <w:szCs w:val="28"/>
        </w:rPr>
        <w:t>має</w:t>
      </w:r>
      <w:proofErr w:type="spellEnd"/>
      <w:r w:rsidR="00940BE7" w:rsidRPr="00940BE7">
        <w:rPr>
          <w:rFonts w:ascii="Times New Roman" w:hAnsi="Times New Roman" w:cs="Times New Roman"/>
          <w:sz w:val="28"/>
          <w:szCs w:val="28"/>
        </w:rPr>
        <w:t xml:space="preserve"> не </w:t>
      </w:r>
      <w:proofErr w:type="spellStart"/>
      <w:r w:rsidR="00940BE7" w:rsidRPr="00940BE7">
        <w:rPr>
          <w:rFonts w:ascii="Times New Roman" w:hAnsi="Times New Roman" w:cs="Times New Roman"/>
          <w:sz w:val="28"/>
          <w:szCs w:val="28"/>
        </w:rPr>
        <w:t>тільки</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інформативну</w:t>
      </w:r>
      <w:proofErr w:type="spellEnd"/>
      <w:r w:rsidR="00940BE7" w:rsidRPr="00940BE7">
        <w:rPr>
          <w:rFonts w:ascii="Times New Roman" w:hAnsi="Times New Roman" w:cs="Times New Roman"/>
          <w:sz w:val="28"/>
          <w:szCs w:val="28"/>
        </w:rPr>
        <w:t xml:space="preserve"> компоненту про </w:t>
      </w:r>
      <w:proofErr w:type="spellStart"/>
      <w:r w:rsidR="00940BE7" w:rsidRPr="00940BE7">
        <w:rPr>
          <w:rFonts w:ascii="Times New Roman" w:hAnsi="Times New Roman" w:cs="Times New Roman"/>
          <w:sz w:val="28"/>
          <w:szCs w:val="28"/>
        </w:rPr>
        <w:t>щось</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повідомити</w:t>
      </w:r>
      <w:proofErr w:type="spellEnd"/>
      <w:r w:rsidR="00940BE7" w:rsidRPr="00940BE7">
        <w:rPr>
          <w:rFonts w:ascii="Times New Roman" w:hAnsi="Times New Roman" w:cs="Times New Roman"/>
          <w:sz w:val="28"/>
          <w:szCs w:val="28"/>
        </w:rPr>
        <w:t xml:space="preserve">, </w:t>
      </w:r>
      <w:proofErr w:type="gramStart"/>
      <w:r w:rsidR="00940BE7" w:rsidRPr="00940BE7">
        <w:rPr>
          <w:rFonts w:ascii="Times New Roman" w:hAnsi="Times New Roman" w:cs="Times New Roman"/>
          <w:sz w:val="28"/>
          <w:szCs w:val="28"/>
        </w:rPr>
        <w:t>але й</w:t>
      </w:r>
      <w:proofErr w:type="gram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прагматичну</w:t>
      </w:r>
      <w:proofErr w:type="spellEnd"/>
      <w:r w:rsidR="00940BE7" w:rsidRPr="00940BE7">
        <w:rPr>
          <w:rFonts w:ascii="Times New Roman" w:hAnsi="Times New Roman" w:cs="Times New Roman"/>
          <w:sz w:val="28"/>
          <w:szCs w:val="28"/>
        </w:rPr>
        <w:t xml:space="preserve"> компоненту </w:t>
      </w:r>
      <w:proofErr w:type="spellStart"/>
      <w:r w:rsidR="00940BE7" w:rsidRPr="00940BE7">
        <w:rPr>
          <w:rFonts w:ascii="Times New Roman" w:hAnsi="Times New Roman" w:cs="Times New Roman"/>
          <w:sz w:val="28"/>
          <w:szCs w:val="28"/>
        </w:rPr>
        <w:t>вплинути</w:t>
      </w:r>
      <w:proofErr w:type="spellEnd"/>
      <w:r w:rsidR="00940BE7" w:rsidRPr="00940BE7">
        <w:rPr>
          <w:rFonts w:ascii="Times New Roman" w:hAnsi="Times New Roman" w:cs="Times New Roman"/>
          <w:sz w:val="28"/>
          <w:szCs w:val="28"/>
        </w:rPr>
        <w:t xml:space="preserve"> на адресата з метою </w:t>
      </w:r>
      <w:proofErr w:type="spellStart"/>
      <w:r w:rsidR="00940BE7" w:rsidRPr="00940BE7">
        <w:rPr>
          <w:rFonts w:ascii="Times New Roman" w:hAnsi="Times New Roman" w:cs="Times New Roman"/>
          <w:sz w:val="28"/>
          <w:szCs w:val="28"/>
        </w:rPr>
        <w:t>виконання</w:t>
      </w:r>
      <w:proofErr w:type="spellEnd"/>
      <w:r w:rsidR="00940BE7" w:rsidRPr="00940BE7">
        <w:rPr>
          <w:rFonts w:ascii="Times New Roman" w:hAnsi="Times New Roman" w:cs="Times New Roman"/>
          <w:sz w:val="28"/>
          <w:szCs w:val="28"/>
        </w:rPr>
        <w:t xml:space="preserve"> ним </w:t>
      </w:r>
      <w:proofErr w:type="spellStart"/>
      <w:r w:rsidR="00940BE7" w:rsidRPr="00940BE7">
        <w:rPr>
          <w:rFonts w:ascii="Times New Roman" w:hAnsi="Times New Roman" w:cs="Times New Roman"/>
          <w:sz w:val="28"/>
          <w:szCs w:val="28"/>
        </w:rPr>
        <w:t>певних</w:t>
      </w:r>
      <w:proofErr w:type="spellEnd"/>
      <w:r w:rsidR="00940BE7" w:rsidRPr="00940BE7">
        <w:rPr>
          <w:rFonts w:ascii="Times New Roman" w:hAnsi="Times New Roman" w:cs="Times New Roman"/>
          <w:sz w:val="28"/>
          <w:szCs w:val="28"/>
        </w:rPr>
        <w:t xml:space="preserve"> </w:t>
      </w:r>
      <w:proofErr w:type="spellStart"/>
      <w:r w:rsidR="00940BE7" w:rsidRPr="00940BE7">
        <w:rPr>
          <w:rFonts w:ascii="Times New Roman" w:hAnsi="Times New Roman" w:cs="Times New Roman"/>
          <w:sz w:val="28"/>
          <w:szCs w:val="28"/>
        </w:rPr>
        <w:t>дій</w:t>
      </w:r>
      <w:proofErr w:type="spellEnd"/>
      <w:r w:rsidR="00940BE7" w:rsidRPr="00940BE7">
        <w:rPr>
          <w:rFonts w:ascii="Times New Roman" w:hAnsi="Times New Roman" w:cs="Times New Roman"/>
          <w:sz w:val="28"/>
          <w:szCs w:val="28"/>
        </w:rPr>
        <w:t>.</w:t>
      </w:r>
    </w:p>
    <w:p w:rsidR="00861269" w:rsidRPr="000C7706" w:rsidRDefault="00940BE7" w:rsidP="007E0CA5">
      <w:pPr>
        <w:spacing w:after="0" w:line="360" w:lineRule="auto"/>
        <w:ind w:firstLine="709"/>
        <w:rPr>
          <w:rFonts w:ascii="Times New Roman" w:hAnsi="Times New Roman" w:cs="Times New Roman"/>
          <w:sz w:val="28"/>
          <w:szCs w:val="28"/>
        </w:rPr>
      </w:pPr>
      <w:r w:rsidRPr="00940BE7">
        <w:rPr>
          <w:rFonts w:ascii="Times New Roman" w:hAnsi="Times New Roman" w:cs="Times New Roman"/>
          <w:sz w:val="28"/>
          <w:szCs w:val="28"/>
        </w:rPr>
        <w:t xml:space="preserve"> В </w:t>
      </w:r>
      <w:proofErr w:type="spellStart"/>
      <w:r w:rsidRPr="00940BE7">
        <w:rPr>
          <w:rFonts w:ascii="Times New Roman" w:hAnsi="Times New Roman" w:cs="Times New Roman"/>
          <w:sz w:val="28"/>
          <w:szCs w:val="28"/>
        </w:rPr>
        <w:t>цьому</w:t>
      </w:r>
      <w:proofErr w:type="spellEnd"/>
      <w:r w:rsidRPr="00940BE7">
        <w:rPr>
          <w:rFonts w:ascii="Times New Roman" w:hAnsi="Times New Roman" w:cs="Times New Roman"/>
          <w:sz w:val="28"/>
          <w:szCs w:val="28"/>
        </w:rPr>
        <w:t xml:space="preserve"> </w:t>
      </w:r>
      <w:proofErr w:type="spellStart"/>
      <w:r w:rsidRPr="00940BE7">
        <w:rPr>
          <w:rFonts w:ascii="Times New Roman" w:hAnsi="Times New Roman" w:cs="Times New Roman"/>
          <w:sz w:val="28"/>
          <w:szCs w:val="28"/>
        </w:rPr>
        <w:t>сенсі</w:t>
      </w:r>
      <w:proofErr w:type="spellEnd"/>
      <w:r w:rsidRPr="00940BE7">
        <w:rPr>
          <w:rFonts w:ascii="Times New Roman" w:hAnsi="Times New Roman" w:cs="Times New Roman"/>
          <w:sz w:val="28"/>
          <w:szCs w:val="28"/>
        </w:rPr>
        <w:t>, будь-</w:t>
      </w:r>
      <w:proofErr w:type="spellStart"/>
      <w:r w:rsidRPr="00940BE7">
        <w:rPr>
          <w:rFonts w:ascii="Times New Roman" w:hAnsi="Times New Roman" w:cs="Times New Roman"/>
          <w:sz w:val="28"/>
          <w:szCs w:val="28"/>
        </w:rPr>
        <w:t>який</w:t>
      </w:r>
      <w:proofErr w:type="spellEnd"/>
      <w:r w:rsidRPr="00940BE7">
        <w:rPr>
          <w:rFonts w:ascii="Times New Roman" w:hAnsi="Times New Roman" w:cs="Times New Roman"/>
          <w:sz w:val="28"/>
          <w:szCs w:val="28"/>
        </w:rPr>
        <w:t xml:space="preserve"> дискурс і </w:t>
      </w:r>
      <w:proofErr w:type="spellStart"/>
      <w:r w:rsidRPr="00940BE7">
        <w:rPr>
          <w:rFonts w:ascii="Times New Roman" w:hAnsi="Times New Roman" w:cs="Times New Roman"/>
          <w:sz w:val="28"/>
          <w:szCs w:val="28"/>
        </w:rPr>
        <w:t>політичний</w:t>
      </w:r>
      <w:proofErr w:type="spellEnd"/>
      <w:r w:rsidRPr="00940BE7">
        <w:rPr>
          <w:rFonts w:ascii="Times New Roman" w:hAnsi="Times New Roman" w:cs="Times New Roman"/>
          <w:sz w:val="28"/>
          <w:szCs w:val="28"/>
        </w:rPr>
        <w:t xml:space="preserve">, особливо, є </w:t>
      </w:r>
      <w:proofErr w:type="spellStart"/>
      <w:r w:rsidRPr="00940BE7">
        <w:rPr>
          <w:rFonts w:ascii="Times New Roman" w:hAnsi="Times New Roman" w:cs="Times New Roman"/>
          <w:sz w:val="28"/>
          <w:szCs w:val="28"/>
        </w:rPr>
        <w:t>двобоєм</w:t>
      </w:r>
      <w:proofErr w:type="spellEnd"/>
      <w:r w:rsidRPr="00940BE7">
        <w:rPr>
          <w:rFonts w:ascii="Times New Roman" w:hAnsi="Times New Roman" w:cs="Times New Roman"/>
          <w:sz w:val="28"/>
          <w:szCs w:val="28"/>
        </w:rPr>
        <w:t xml:space="preserve"> </w:t>
      </w:r>
      <w:proofErr w:type="spellStart"/>
      <w:r w:rsidRPr="00940BE7">
        <w:rPr>
          <w:rFonts w:ascii="Times New Roman" w:hAnsi="Times New Roman" w:cs="Times New Roman"/>
          <w:sz w:val="28"/>
          <w:szCs w:val="28"/>
        </w:rPr>
        <w:t>двох</w:t>
      </w:r>
      <w:proofErr w:type="spellEnd"/>
      <w:r w:rsidRPr="00940BE7">
        <w:rPr>
          <w:rFonts w:ascii="Times New Roman" w:hAnsi="Times New Roman" w:cs="Times New Roman"/>
          <w:sz w:val="28"/>
          <w:szCs w:val="28"/>
        </w:rPr>
        <w:t xml:space="preserve"> </w:t>
      </w:r>
      <w:proofErr w:type="spellStart"/>
      <w:r w:rsidRPr="00940BE7">
        <w:rPr>
          <w:rFonts w:ascii="Times New Roman" w:hAnsi="Times New Roman" w:cs="Times New Roman"/>
          <w:sz w:val="28"/>
          <w:szCs w:val="28"/>
        </w:rPr>
        <w:t>сторін</w:t>
      </w:r>
      <w:proofErr w:type="spellEnd"/>
      <w:r w:rsidRPr="00940BE7">
        <w:rPr>
          <w:rFonts w:ascii="Times New Roman" w:hAnsi="Times New Roman" w:cs="Times New Roman"/>
          <w:sz w:val="28"/>
          <w:szCs w:val="28"/>
        </w:rPr>
        <w:t xml:space="preserve">, </w:t>
      </w:r>
      <w:proofErr w:type="spellStart"/>
      <w:r w:rsidRPr="00940BE7">
        <w:rPr>
          <w:rFonts w:ascii="Times New Roman" w:hAnsi="Times New Roman" w:cs="Times New Roman"/>
          <w:sz w:val="28"/>
          <w:szCs w:val="28"/>
        </w:rPr>
        <w:t>двох</w:t>
      </w:r>
      <w:proofErr w:type="spellEnd"/>
      <w:r w:rsidRPr="00940BE7">
        <w:rPr>
          <w:rFonts w:ascii="Times New Roman" w:hAnsi="Times New Roman" w:cs="Times New Roman"/>
          <w:sz w:val="28"/>
          <w:szCs w:val="28"/>
        </w:rPr>
        <w:t xml:space="preserve"> его, </w:t>
      </w:r>
      <w:proofErr w:type="spellStart"/>
      <w:r w:rsidRPr="00940BE7">
        <w:rPr>
          <w:rFonts w:ascii="Times New Roman" w:hAnsi="Times New Roman" w:cs="Times New Roman"/>
          <w:sz w:val="28"/>
          <w:szCs w:val="28"/>
        </w:rPr>
        <w:t>двох</w:t>
      </w:r>
      <w:proofErr w:type="spellEnd"/>
      <w:r w:rsidRPr="00940BE7">
        <w:rPr>
          <w:rFonts w:ascii="Times New Roman" w:hAnsi="Times New Roman" w:cs="Times New Roman"/>
          <w:sz w:val="28"/>
          <w:szCs w:val="28"/>
        </w:rPr>
        <w:t xml:space="preserve"> Я, де Я-</w:t>
      </w:r>
      <w:proofErr w:type="spellStart"/>
      <w:r w:rsidRPr="00940BE7">
        <w:rPr>
          <w:rFonts w:ascii="Times New Roman" w:hAnsi="Times New Roman" w:cs="Times New Roman"/>
          <w:sz w:val="28"/>
          <w:szCs w:val="28"/>
        </w:rPr>
        <w:t>промовця</w:t>
      </w:r>
      <w:proofErr w:type="spellEnd"/>
      <w:r w:rsidRPr="00940BE7">
        <w:rPr>
          <w:rFonts w:ascii="Times New Roman" w:hAnsi="Times New Roman" w:cs="Times New Roman"/>
          <w:sz w:val="28"/>
          <w:szCs w:val="28"/>
        </w:rPr>
        <w:t xml:space="preserve"> </w:t>
      </w:r>
      <w:proofErr w:type="spellStart"/>
      <w:r w:rsidRPr="00940BE7">
        <w:rPr>
          <w:rFonts w:ascii="Times New Roman" w:hAnsi="Times New Roman" w:cs="Times New Roman"/>
          <w:sz w:val="28"/>
          <w:szCs w:val="28"/>
        </w:rPr>
        <w:t>намагається</w:t>
      </w:r>
      <w:proofErr w:type="spellEnd"/>
      <w:r w:rsidRPr="00940BE7">
        <w:rPr>
          <w:rFonts w:ascii="Times New Roman" w:hAnsi="Times New Roman" w:cs="Times New Roman"/>
          <w:sz w:val="28"/>
          <w:szCs w:val="28"/>
        </w:rPr>
        <w:t xml:space="preserve"> </w:t>
      </w:r>
      <w:proofErr w:type="spellStart"/>
      <w:r w:rsidRPr="00940BE7">
        <w:rPr>
          <w:rFonts w:ascii="Times New Roman" w:hAnsi="Times New Roman" w:cs="Times New Roman"/>
          <w:sz w:val="28"/>
          <w:szCs w:val="28"/>
        </w:rPr>
        <w:t>перем</w:t>
      </w:r>
      <w:r w:rsidR="00E90936">
        <w:rPr>
          <w:rFonts w:ascii="Times New Roman" w:hAnsi="Times New Roman" w:cs="Times New Roman"/>
          <w:sz w:val="28"/>
          <w:szCs w:val="28"/>
        </w:rPr>
        <w:t>огти</w:t>
      </w:r>
      <w:proofErr w:type="spellEnd"/>
      <w:r w:rsidR="00E90936">
        <w:rPr>
          <w:rFonts w:ascii="Times New Roman" w:hAnsi="Times New Roman" w:cs="Times New Roman"/>
          <w:sz w:val="28"/>
          <w:szCs w:val="28"/>
        </w:rPr>
        <w:t xml:space="preserve"> Я-</w:t>
      </w:r>
      <w:proofErr w:type="spellStart"/>
      <w:r w:rsidR="00E90936">
        <w:rPr>
          <w:rFonts w:ascii="Times New Roman" w:hAnsi="Times New Roman" w:cs="Times New Roman"/>
          <w:sz w:val="28"/>
          <w:szCs w:val="28"/>
        </w:rPr>
        <w:t>співрозмовника</w:t>
      </w:r>
      <w:proofErr w:type="spellEnd"/>
      <w:r w:rsidR="00E90936">
        <w:rPr>
          <w:rFonts w:ascii="Times New Roman" w:hAnsi="Times New Roman" w:cs="Times New Roman"/>
          <w:sz w:val="28"/>
          <w:szCs w:val="28"/>
        </w:rPr>
        <w:t xml:space="preserve"> </w:t>
      </w:r>
      <w:proofErr w:type="gramStart"/>
      <w:r w:rsidR="00E90936">
        <w:rPr>
          <w:rFonts w:ascii="Times New Roman" w:hAnsi="Times New Roman" w:cs="Times New Roman"/>
          <w:sz w:val="28"/>
          <w:szCs w:val="28"/>
        </w:rPr>
        <w:t>[</w:t>
      </w:r>
      <w:r w:rsidR="00E90936" w:rsidRPr="00E90936">
        <w:rPr>
          <w:rFonts w:ascii="Times New Roman" w:hAnsi="Times New Roman" w:cs="Times New Roman"/>
          <w:sz w:val="28"/>
          <w:szCs w:val="28"/>
        </w:rPr>
        <w:t xml:space="preserve"> </w:t>
      </w:r>
      <w:proofErr w:type="gramEnd"/>
      <w:r w:rsidR="00E90936" w:rsidRPr="00E90936">
        <w:rPr>
          <w:rFonts w:ascii="Times New Roman" w:hAnsi="Times New Roman" w:cs="Times New Roman"/>
          <w:sz w:val="28"/>
          <w:szCs w:val="28"/>
        </w:rPr>
        <w:t>1</w:t>
      </w:r>
      <w:r w:rsidRPr="00940BE7">
        <w:rPr>
          <w:rFonts w:ascii="Times New Roman" w:hAnsi="Times New Roman" w:cs="Times New Roman"/>
          <w:sz w:val="28"/>
          <w:szCs w:val="28"/>
        </w:rPr>
        <w:t>, с.</w:t>
      </w:r>
      <w:r w:rsidR="00E90936" w:rsidRPr="00E90936">
        <w:rPr>
          <w:rFonts w:ascii="Times New Roman" w:hAnsi="Times New Roman" w:cs="Times New Roman"/>
          <w:sz w:val="28"/>
          <w:szCs w:val="28"/>
        </w:rPr>
        <w:t xml:space="preserve"> </w:t>
      </w:r>
      <w:r w:rsidR="00E90936">
        <w:rPr>
          <w:rFonts w:ascii="Times New Roman" w:hAnsi="Times New Roman" w:cs="Times New Roman"/>
          <w:sz w:val="28"/>
          <w:szCs w:val="28"/>
        </w:rPr>
        <w:t>2</w:t>
      </w:r>
      <w:r w:rsidR="00E90936" w:rsidRPr="00E90936">
        <w:rPr>
          <w:rFonts w:ascii="Times New Roman" w:hAnsi="Times New Roman" w:cs="Times New Roman"/>
          <w:sz w:val="28"/>
          <w:szCs w:val="28"/>
        </w:rPr>
        <w:t>97</w:t>
      </w:r>
      <w:r w:rsidRPr="00940BE7">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З</w:t>
      </w:r>
      <w:proofErr w:type="gramEnd"/>
      <w:r w:rsidR="002967A2">
        <w:rPr>
          <w:rFonts w:ascii="Times New Roman" w:hAnsi="Times New Roman" w:cs="Times New Roman"/>
          <w:sz w:val="28"/>
          <w:szCs w:val="28"/>
        </w:rPr>
        <w:t xml:space="preserve"> метою </w:t>
      </w:r>
      <w:proofErr w:type="spellStart"/>
      <w:r w:rsidR="002967A2">
        <w:rPr>
          <w:rFonts w:ascii="Times New Roman" w:hAnsi="Times New Roman" w:cs="Times New Roman"/>
          <w:sz w:val="28"/>
          <w:szCs w:val="28"/>
        </w:rPr>
        <w:t>отрима</w:t>
      </w:r>
      <w:r w:rsidR="002967A2" w:rsidRPr="002967A2">
        <w:rPr>
          <w:rFonts w:ascii="Times New Roman" w:hAnsi="Times New Roman" w:cs="Times New Roman"/>
          <w:sz w:val="28"/>
          <w:szCs w:val="28"/>
        </w:rPr>
        <w:t>ти</w:t>
      </w:r>
      <w:proofErr w:type="spellEnd"/>
      <w:r w:rsidR="002967A2" w:rsidRPr="002967A2">
        <w:rPr>
          <w:rFonts w:ascii="Times New Roman" w:hAnsi="Times New Roman" w:cs="Times New Roman"/>
          <w:sz w:val="28"/>
          <w:szCs w:val="28"/>
        </w:rPr>
        <w:t xml:space="preserve"> перемогу в </w:t>
      </w:r>
      <w:proofErr w:type="spellStart"/>
      <w:r w:rsidR="002967A2" w:rsidRPr="002967A2">
        <w:rPr>
          <w:rFonts w:ascii="Times New Roman" w:hAnsi="Times New Roman" w:cs="Times New Roman"/>
          <w:sz w:val="28"/>
          <w:szCs w:val="28"/>
        </w:rPr>
        <w:t>цьому</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двобої</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промовець</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вдається</w:t>
      </w:r>
      <w:proofErr w:type="spellEnd"/>
      <w:r w:rsidR="002967A2" w:rsidRPr="002967A2">
        <w:rPr>
          <w:rFonts w:ascii="Times New Roman" w:hAnsi="Times New Roman" w:cs="Times New Roman"/>
          <w:sz w:val="28"/>
          <w:szCs w:val="28"/>
        </w:rPr>
        <w:t xml:space="preserve"> до </w:t>
      </w:r>
      <w:proofErr w:type="spellStart"/>
      <w:r w:rsidR="002967A2" w:rsidRPr="002967A2">
        <w:rPr>
          <w:rFonts w:ascii="Times New Roman" w:hAnsi="Times New Roman" w:cs="Times New Roman"/>
          <w:sz w:val="28"/>
          <w:szCs w:val="28"/>
        </w:rPr>
        <w:t>певних</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стратегічних</w:t>
      </w:r>
      <w:proofErr w:type="spellEnd"/>
      <w:r w:rsidR="002967A2" w:rsidRPr="002967A2">
        <w:rPr>
          <w:rFonts w:ascii="Times New Roman" w:hAnsi="Times New Roman" w:cs="Times New Roman"/>
          <w:sz w:val="28"/>
          <w:szCs w:val="28"/>
        </w:rPr>
        <w:t xml:space="preserve"> і </w:t>
      </w:r>
      <w:proofErr w:type="spellStart"/>
      <w:r w:rsidR="002967A2" w:rsidRPr="002967A2">
        <w:rPr>
          <w:rFonts w:ascii="Times New Roman" w:hAnsi="Times New Roman" w:cs="Times New Roman"/>
          <w:sz w:val="28"/>
          <w:szCs w:val="28"/>
        </w:rPr>
        <w:t>тактичних</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заходів</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серед</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яких</w:t>
      </w:r>
      <w:proofErr w:type="spellEnd"/>
      <w:r w:rsidR="002967A2" w:rsidRPr="002967A2">
        <w:rPr>
          <w:rFonts w:ascii="Times New Roman" w:hAnsi="Times New Roman" w:cs="Times New Roman"/>
          <w:sz w:val="28"/>
          <w:szCs w:val="28"/>
        </w:rPr>
        <w:t xml:space="preserve"> </w:t>
      </w:r>
      <w:r w:rsidR="002967A2">
        <w:rPr>
          <w:rFonts w:ascii="Times New Roman" w:hAnsi="Times New Roman" w:cs="Times New Roman"/>
          <w:sz w:val="28"/>
          <w:szCs w:val="28"/>
        </w:rPr>
        <w:t xml:space="preserve">є не </w:t>
      </w:r>
      <w:proofErr w:type="spellStart"/>
      <w:r w:rsidR="002967A2">
        <w:rPr>
          <w:rFonts w:ascii="Times New Roman" w:hAnsi="Times New Roman" w:cs="Times New Roman"/>
          <w:sz w:val="28"/>
          <w:szCs w:val="28"/>
        </w:rPr>
        <w:t>тільки</w:t>
      </w:r>
      <w:proofErr w:type="spellEnd"/>
      <w:r w:rsidR="002967A2">
        <w:rPr>
          <w:rFonts w:ascii="Times New Roman" w:hAnsi="Times New Roman" w:cs="Times New Roman"/>
          <w:sz w:val="28"/>
          <w:szCs w:val="28"/>
        </w:rPr>
        <w:t xml:space="preserve"> заходи </w:t>
      </w:r>
      <w:proofErr w:type="spellStart"/>
      <w:r w:rsidR="002967A2">
        <w:rPr>
          <w:rFonts w:ascii="Times New Roman" w:hAnsi="Times New Roman" w:cs="Times New Roman"/>
          <w:sz w:val="28"/>
          <w:szCs w:val="28"/>
        </w:rPr>
        <w:t>аргумент</w:t>
      </w:r>
      <w:r w:rsidR="002967A2" w:rsidRPr="002967A2">
        <w:rPr>
          <w:rFonts w:ascii="Times New Roman" w:hAnsi="Times New Roman" w:cs="Times New Roman"/>
          <w:sz w:val="28"/>
          <w:szCs w:val="28"/>
        </w:rPr>
        <w:t>ативного</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переконання</w:t>
      </w:r>
      <w:proofErr w:type="spellEnd"/>
      <w:r w:rsidR="002967A2" w:rsidRPr="002967A2">
        <w:rPr>
          <w:rFonts w:ascii="Times New Roman" w:hAnsi="Times New Roman" w:cs="Times New Roman"/>
          <w:sz w:val="28"/>
          <w:szCs w:val="28"/>
        </w:rPr>
        <w:t>, але й заходи</w:t>
      </w:r>
      <w:r w:rsidRPr="00940BE7">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маніпулятивного</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впливу</w:t>
      </w:r>
      <w:proofErr w:type="spellEnd"/>
      <w:r w:rsidR="002967A2" w:rsidRPr="002967A2">
        <w:rPr>
          <w:rFonts w:ascii="Times New Roman" w:hAnsi="Times New Roman" w:cs="Times New Roman"/>
          <w:sz w:val="28"/>
          <w:szCs w:val="28"/>
        </w:rPr>
        <w:t xml:space="preserve"> на </w:t>
      </w:r>
      <w:proofErr w:type="spellStart"/>
      <w:r w:rsidR="002967A2" w:rsidRPr="002967A2">
        <w:rPr>
          <w:rFonts w:ascii="Times New Roman" w:hAnsi="Times New Roman" w:cs="Times New Roman"/>
          <w:sz w:val="28"/>
          <w:szCs w:val="28"/>
        </w:rPr>
        <w:t>свідомість</w:t>
      </w:r>
      <w:proofErr w:type="spellEnd"/>
      <w:r w:rsidR="002967A2" w:rsidRPr="002967A2">
        <w:rPr>
          <w:rFonts w:ascii="Times New Roman" w:hAnsi="Times New Roman" w:cs="Times New Roman"/>
          <w:sz w:val="28"/>
          <w:szCs w:val="28"/>
        </w:rPr>
        <w:t xml:space="preserve"> </w:t>
      </w:r>
      <w:proofErr w:type="spellStart"/>
      <w:r w:rsidR="002967A2" w:rsidRPr="002967A2">
        <w:rPr>
          <w:rFonts w:ascii="Times New Roman" w:hAnsi="Times New Roman" w:cs="Times New Roman"/>
          <w:sz w:val="28"/>
          <w:szCs w:val="28"/>
        </w:rPr>
        <w:t>співрозмовника</w:t>
      </w:r>
      <w:proofErr w:type="spellEnd"/>
      <w:r w:rsidR="002967A2" w:rsidRPr="002967A2">
        <w:rPr>
          <w:rFonts w:ascii="Times New Roman" w:hAnsi="Times New Roman" w:cs="Times New Roman"/>
          <w:sz w:val="28"/>
          <w:szCs w:val="28"/>
        </w:rPr>
        <w:t>.</w:t>
      </w:r>
    </w:p>
    <w:p w:rsidR="009B37A5" w:rsidRDefault="002967A2" w:rsidP="007E0CA5">
      <w:pPr>
        <w:spacing w:after="0" w:line="360" w:lineRule="auto"/>
        <w:ind w:firstLine="709"/>
        <w:rPr>
          <w:rFonts w:ascii="Times New Roman" w:hAnsi="Times New Roman" w:cs="Times New Roman"/>
          <w:sz w:val="28"/>
          <w:szCs w:val="28"/>
          <w:lang w:val="uk-UA"/>
        </w:rPr>
      </w:pPr>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Такі</w:t>
      </w:r>
      <w:proofErr w:type="spellEnd"/>
      <w:r w:rsidRPr="000C7706">
        <w:rPr>
          <w:rFonts w:ascii="Times New Roman" w:hAnsi="Times New Roman" w:cs="Times New Roman"/>
          <w:sz w:val="28"/>
          <w:szCs w:val="28"/>
        </w:rPr>
        <w:t xml:space="preserve"> </w:t>
      </w:r>
      <w:r w:rsidRPr="002967A2">
        <w:rPr>
          <w:rFonts w:ascii="Times New Roman" w:hAnsi="Times New Roman" w:cs="Times New Roman"/>
          <w:sz w:val="28"/>
          <w:szCs w:val="28"/>
        </w:rPr>
        <w:t>заходи</w:t>
      </w:r>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маніпулювання</w:t>
      </w:r>
      <w:proofErr w:type="spellEnd"/>
      <w:r w:rsidRPr="000C7706">
        <w:rPr>
          <w:rFonts w:ascii="Times New Roman" w:hAnsi="Times New Roman" w:cs="Times New Roman"/>
          <w:sz w:val="28"/>
          <w:szCs w:val="28"/>
        </w:rPr>
        <w:t xml:space="preserve"> </w:t>
      </w:r>
      <w:proofErr w:type="spellStart"/>
      <w:proofErr w:type="gramStart"/>
      <w:r w:rsidRPr="002967A2">
        <w:rPr>
          <w:rFonts w:ascii="Times New Roman" w:hAnsi="Times New Roman" w:cs="Times New Roman"/>
          <w:sz w:val="28"/>
          <w:szCs w:val="28"/>
        </w:rPr>
        <w:t>св</w:t>
      </w:r>
      <w:proofErr w:type="gramEnd"/>
      <w:r w:rsidRPr="002967A2">
        <w:rPr>
          <w:rFonts w:ascii="Times New Roman" w:hAnsi="Times New Roman" w:cs="Times New Roman"/>
          <w:sz w:val="28"/>
          <w:szCs w:val="28"/>
        </w:rPr>
        <w:t>ідомістю</w:t>
      </w:r>
      <w:proofErr w:type="spellEnd"/>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людини</w:t>
      </w:r>
      <w:proofErr w:type="spellEnd"/>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пов</w:t>
      </w:r>
      <w:r w:rsidRPr="000C7706">
        <w:rPr>
          <w:rFonts w:ascii="Times New Roman" w:hAnsi="Times New Roman" w:cs="Times New Roman"/>
          <w:sz w:val="28"/>
          <w:szCs w:val="28"/>
        </w:rPr>
        <w:t>’</w:t>
      </w:r>
      <w:r>
        <w:rPr>
          <w:rFonts w:ascii="Times New Roman" w:hAnsi="Times New Roman" w:cs="Times New Roman"/>
          <w:sz w:val="28"/>
          <w:szCs w:val="28"/>
        </w:rPr>
        <w:t>язан</w:t>
      </w:r>
      <w:r w:rsidRPr="002967A2">
        <w:rPr>
          <w:rFonts w:ascii="Times New Roman" w:hAnsi="Times New Roman" w:cs="Times New Roman"/>
          <w:sz w:val="28"/>
          <w:szCs w:val="28"/>
        </w:rPr>
        <w:t>і</w:t>
      </w:r>
      <w:proofErr w:type="spellEnd"/>
      <w:r w:rsidRPr="000C7706">
        <w:rPr>
          <w:rFonts w:ascii="Times New Roman" w:hAnsi="Times New Roman" w:cs="Times New Roman"/>
          <w:sz w:val="28"/>
          <w:szCs w:val="28"/>
        </w:rPr>
        <w:t xml:space="preserve"> </w:t>
      </w:r>
      <w:r w:rsidRPr="002967A2">
        <w:rPr>
          <w:rFonts w:ascii="Times New Roman" w:hAnsi="Times New Roman" w:cs="Times New Roman"/>
          <w:sz w:val="28"/>
          <w:szCs w:val="28"/>
        </w:rPr>
        <w:t>з</w:t>
      </w:r>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маніпулюванням</w:t>
      </w:r>
      <w:proofErr w:type="spellEnd"/>
      <w:r w:rsidRPr="000C7706">
        <w:rPr>
          <w:rFonts w:ascii="Times New Roman" w:hAnsi="Times New Roman" w:cs="Times New Roman"/>
          <w:sz w:val="28"/>
          <w:szCs w:val="28"/>
        </w:rPr>
        <w:t xml:space="preserve"> </w:t>
      </w:r>
      <w:r w:rsidRPr="002967A2">
        <w:rPr>
          <w:rFonts w:ascii="Times New Roman" w:hAnsi="Times New Roman" w:cs="Times New Roman"/>
          <w:sz w:val="28"/>
          <w:szCs w:val="28"/>
        </w:rPr>
        <w:t>на</w:t>
      </w:r>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мовному</w:t>
      </w:r>
      <w:proofErr w:type="spellEnd"/>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рівні</w:t>
      </w:r>
      <w:proofErr w:type="spellEnd"/>
      <w:r w:rsidRPr="000C7706">
        <w:rPr>
          <w:rFonts w:ascii="Times New Roman" w:hAnsi="Times New Roman" w:cs="Times New Roman"/>
          <w:sz w:val="28"/>
          <w:szCs w:val="28"/>
        </w:rPr>
        <w:t xml:space="preserve">, </w:t>
      </w:r>
      <w:r w:rsidRPr="002967A2">
        <w:rPr>
          <w:rFonts w:ascii="Times New Roman" w:hAnsi="Times New Roman" w:cs="Times New Roman"/>
          <w:sz w:val="28"/>
          <w:szCs w:val="28"/>
        </w:rPr>
        <w:t>а</w:t>
      </w:r>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саме</w:t>
      </w:r>
      <w:proofErr w:type="spellEnd"/>
      <w:r w:rsidRPr="000C7706">
        <w:rPr>
          <w:rFonts w:ascii="Times New Roman" w:hAnsi="Times New Roman" w:cs="Times New Roman"/>
          <w:sz w:val="28"/>
          <w:szCs w:val="28"/>
        </w:rPr>
        <w:t xml:space="preserve"> </w:t>
      </w:r>
      <w:r w:rsidRPr="002967A2">
        <w:rPr>
          <w:rFonts w:ascii="Times New Roman" w:hAnsi="Times New Roman" w:cs="Times New Roman"/>
          <w:sz w:val="28"/>
          <w:szCs w:val="28"/>
        </w:rPr>
        <w:t>у</w:t>
      </w:r>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царині</w:t>
      </w:r>
      <w:proofErr w:type="spellEnd"/>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дейктичних</w:t>
      </w:r>
      <w:proofErr w:type="spellEnd"/>
      <w:r w:rsidRPr="000C7706">
        <w:rPr>
          <w:rFonts w:ascii="Times New Roman" w:hAnsi="Times New Roman" w:cs="Times New Roman"/>
          <w:sz w:val="28"/>
          <w:szCs w:val="28"/>
        </w:rPr>
        <w:t xml:space="preserve"> </w:t>
      </w:r>
      <w:proofErr w:type="spellStart"/>
      <w:r w:rsidRPr="002967A2">
        <w:rPr>
          <w:rFonts w:ascii="Times New Roman" w:hAnsi="Times New Roman" w:cs="Times New Roman"/>
          <w:sz w:val="28"/>
          <w:szCs w:val="28"/>
        </w:rPr>
        <w:t>полів</w:t>
      </w:r>
      <w:proofErr w:type="spellEnd"/>
      <w:r w:rsidRPr="000C7706">
        <w:rPr>
          <w:rFonts w:ascii="Times New Roman" w:hAnsi="Times New Roman" w:cs="Times New Roman"/>
          <w:sz w:val="28"/>
          <w:szCs w:val="28"/>
        </w:rPr>
        <w:t>.</w:t>
      </w:r>
      <w:r w:rsidR="009B37A5">
        <w:rPr>
          <w:rFonts w:ascii="Times New Roman" w:hAnsi="Times New Roman" w:cs="Times New Roman"/>
          <w:sz w:val="28"/>
          <w:szCs w:val="28"/>
          <w:lang w:val="uk-UA"/>
        </w:rPr>
        <w:t xml:space="preserve"> </w:t>
      </w:r>
    </w:p>
    <w:p w:rsidR="001C13BB" w:rsidRPr="001C13BB" w:rsidRDefault="002967A2" w:rsidP="007E0CA5">
      <w:pPr>
        <w:spacing w:after="0" w:line="360" w:lineRule="auto"/>
        <w:ind w:firstLine="709"/>
        <w:rPr>
          <w:rFonts w:ascii="Times New Roman" w:hAnsi="Times New Roman" w:cs="Times New Roman"/>
          <w:sz w:val="28"/>
          <w:szCs w:val="28"/>
        </w:rPr>
      </w:pPr>
      <w:proofErr w:type="spellStart"/>
      <w:r w:rsidRPr="002967A2">
        <w:rPr>
          <w:rFonts w:ascii="Times New Roman" w:hAnsi="Times New Roman" w:cs="Times New Roman"/>
          <w:sz w:val="28"/>
          <w:szCs w:val="28"/>
          <w:lang w:val="uk-UA"/>
        </w:rPr>
        <w:t>Дейктичне</w:t>
      </w:r>
      <w:proofErr w:type="spellEnd"/>
      <w:r w:rsidRPr="002967A2">
        <w:rPr>
          <w:rFonts w:ascii="Times New Roman" w:hAnsi="Times New Roman" w:cs="Times New Roman"/>
          <w:sz w:val="28"/>
          <w:szCs w:val="28"/>
          <w:lang w:val="uk-UA"/>
        </w:rPr>
        <w:t xml:space="preserve"> поле – це </w:t>
      </w:r>
      <w:r w:rsidR="00861269" w:rsidRPr="008664A6">
        <w:rPr>
          <w:rFonts w:ascii="Times New Roman" w:hAnsi="Times New Roman" w:cs="Times New Roman"/>
          <w:sz w:val="28"/>
          <w:szCs w:val="28"/>
          <w:lang w:val="uk-UA"/>
        </w:rPr>
        <w:t xml:space="preserve">“сукупність мовних одиниць, </w:t>
      </w:r>
      <w:r w:rsidR="001C13BB">
        <w:rPr>
          <w:rFonts w:ascii="Times New Roman" w:hAnsi="Times New Roman" w:cs="Times New Roman"/>
          <w:sz w:val="28"/>
          <w:szCs w:val="28"/>
          <w:lang w:val="uk-UA"/>
        </w:rPr>
        <w:t xml:space="preserve">тобто </w:t>
      </w:r>
      <w:proofErr w:type="spellStart"/>
      <w:r w:rsidR="001C13BB">
        <w:rPr>
          <w:rFonts w:ascii="Times New Roman" w:hAnsi="Times New Roman" w:cs="Times New Roman"/>
          <w:sz w:val="28"/>
          <w:szCs w:val="28"/>
          <w:lang w:val="uk-UA"/>
        </w:rPr>
        <w:t>дейктичних</w:t>
      </w:r>
      <w:proofErr w:type="spellEnd"/>
    </w:p>
    <w:p w:rsidR="005B0CA7" w:rsidRPr="008664A6" w:rsidRDefault="00861269" w:rsidP="007E0CA5">
      <w:pPr>
        <w:spacing w:after="0" w:line="360" w:lineRule="auto"/>
        <w:rPr>
          <w:rFonts w:ascii="Times New Roman" w:hAnsi="Times New Roman" w:cs="Times New Roman"/>
          <w:sz w:val="28"/>
          <w:szCs w:val="28"/>
          <w:lang w:val="uk-UA"/>
        </w:rPr>
      </w:pPr>
      <w:r w:rsidRPr="008664A6">
        <w:rPr>
          <w:rFonts w:ascii="Times New Roman" w:hAnsi="Times New Roman" w:cs="Times New Roman"/>
          <w:sz w:val="28"/>
          <w:szCs w:val="28"/>
          <w:lang w:val="uk-UA"/>
        </w:rPr>
        <w:t>маркерів, які групую</w:t>
      </w:r>
      <w:r w:rsidR="00125CB1" w:rsidRPr="008664A6">
        <w:rPr>
          <w:rFonts w:ascii="Times New Roman" w:hAnsi="Times New Roman" w:cs="Times New Roman"/>
          <w:sz w:val="28"/>
          <w:szCs w:val="28"/>
          <w:lang w:val="uk-UA"/>
        </w:rPr>
        <w:t>ться на одній з координатних осей  “Я / ми –</w:t>
      </w:r>
      <w:r w:rsidR="001C13BB" w:rsidRPr="001C13BB">
        <w:rPr>
          <w:rFonts w:ascii="Times New Roman" w:hAnsi="Times New Roman" w:cs="Times New Roman"/>
          <w:sz w:val="28"/>
          <w:szCs w:val="28"/>
        </w:rPr>
        <w:t xml:space="preserve"> </w:t>
      </w:r>
      <w:r w:rsidR="00125CB1" w:rsidRPr="008664A6">
        <w:rPr>
          <w:rFonts w:ascii="Times New Roman" w:hAnsi="Times New Roman" w:cs="Times New Roman"/>
          <w:sz w:val="28"/>
          <w:szCs w:val="28"/>
          <w:lang w:val="uk-UA"/>
        </w:rPr>
        <w:t>тут –</w:t>
      </w:r>
      <w:r w:rsidR="001C13BB" w:rsidRPr="001C13BB">
        <w:rPr>
          <w:rFonts w:ascii="Times New Roman" w:hAnsi="Times New Roman" w:cs="Times New Roman"/>
          <w:sz w:val="28"/>
          <w:szCs w:val="28"/>
        </w:rPr>
        <w:t xml:space="preserve"> </w:t>
      </w:r>
      <w:r w:rsidR="00125CB1" w:rsidRPr="008664A6">
        <w:rPr>
          <w:rFonts w:ascii="Times New Roman" w:hAnsi="Times New Roman" w:cs="Times New Roman"/>
          <w:sz w:val="28"/>
          <w:szCs w:val="28"/>
          <w:lang w:val="uk-UA"/>
        </w:rPr>
        <w:t>зараз”, “Ти  /Ви – коло тебе / коло Вас – зараз”, “Він /вона /воно /вони –</w:t>
      </w:r>
      <w:r w:rsidR="001C13BB" w:rsidRPr="001C13BB">
        <w:rPr>
          <w:rFonts w:ascii="Times New Roman" w:hAnsi="Times New Roman" w:cs="Times New Roman"/>
          <w:sz w:val="28"/>
          <w:szCs w:val="28"/>
        </w:rPr>
        <w:t xml:space="preserve"> </w:t>
      </w:r>
      <w:r w:rsidR="00125CB1" w:rsidRPr="008664A6">
        <w:rPr>
          <w:rFonts w:ascii="Times New Roman" w:hAnsi="Times New Roman" w:cs="Times New Roman"/>
          <w:sz w:val="28"/>
          <w:szCs w:val="28"/>
          <w:lang w:val="uk-UA"/>
        </w:rPr>
        <w:t>там – тоді”</w:t>
      </w:r>
      <w:r w:rsidR="008664A6" w:rsidRPr="008664A6">
        <w:rPr>
          <w:rFonts w:ascii="Times New Roman" w:hAnsi="Times New Roman" w:cs="Times New Roman"/>
          <w:sz w:val="28"/>
          <w:szCs w:val="28"/>
          <w:lang w:val="uk-UA"/>
        </w:rPr>
        <w:t>, які мають</w:t>
      </w:r>
      <w:r w:rsidR="00125CB1" w:rsidRPr="008664A6">
        <w:rPr>
          <w:rFonts w:ascii="Times New Roman" w:hAnsi="Times New Roman" w:cs="Times New Roman"/>
          <w:sz w:val="28"/>
          <w:szCs w:val="28"/>
          <w:lang w:val="uk-UA"/>
        </w:rPr>
        <w:t xml:space="preserve"> </w:t>
      </w:r>
      <w:r w:rsidR="008664A6" w:rsidRPr="008664A6">
        <w:rPr>
          <w:rFonts w:ascii="Times New Roman" w:hAnsi="Times New Roman" w:cs="Times New Roman"/>
          <w:sz w:val="28"/>
          <w:szCs w:val="28"/>
          <w:lang w:val="uk-UA"/>
        </w:rPr>
        <w:t>семантичну та прагматичну спільність  і виконують спільні функції в рамках дискурсу та його відрізках”</w:t>
      </w:r>
      <w:r w:rsidR="00125CB1" w:rsidRPr="008664A6">
        <w:rPr>
          <w:rFonts w:ascii="Times New Roman" w:hAnsi="Times New Roman" w:cs="Times New Roman"/>
          <w:sz w:val="28"/>
          <w:szCs w:val="28"/>
          <w:lang w:val="uk-UA"/>
        </w:rPr>
        <w:t xml:space="preserve">  </w:t>
      </w:r>
      <w:r w:rsidR="001C13BB">
        <w:rPr>
          <w:rFonts w:ascii="Times New Roman" w:hAnsi="Times New Roman" w:cs="Times New Roman"/>
          <w:sz w:val="28"/>
          <w:szCs w:val="28"/>
          <w:lang w:val="uk-UA"/>
        </w:rPr>
        <w:t>[</w:t>
      </w:r>
      <w:r w:rsidR="001C13BB" w:rsidRPr="001C13BB">
        <w:rPr>
          <w:rFonts w:ascii="Times New Roman" w:hAnsi="Times New Roman" w:cs="Times New Roman"/>
          <w:sz w:val="28"/>
          <w:szCs w:val="28"/>
          <w:lang w:val="uk-UA"/>
        </w:rPr>
        <w:t>3</w:t>
      </w:r>
      <w:r w:rsidR="005B0CA7" w:rsidRPr="005B0CA7">
        <w:rPr>
          <w:rFonts w:ascii="Times New Roman" w:hAnsi="Times New Roman" w:cs="Times New Roman"/>
          <w:sz w:val="28"/>
          <w:szCs w:val="28"/>
          <w:lang w:val="uk-UA"/>
        </w:rPr>
        <w:t>, с.</w:t>
      </w:r>
      <w:r w:rsidR="00125CB1" w:rsidRPr="008664A6">
        <w:rPr>
          <w:rFonts w:ascii="Times New Roman" w:hAnsi="Times New Roman" w:cs="Times New Roman"/>
          <w:sz w:val="28"/>
          <w:szCs w:val="28"/>
          <w:lang w:val="uk-UA"/>
        </w:rPr>
        <w:t xml:space="preserve"> 12</w:t>
      </w:r>
      <w:r w:rsidR="005B0CA7" w:rsidRPr="005B0CA7">
        <w:rPr>
          <w:rFonts w:ascii="Times New Roman" w:hAnsi="Times New Roman" w:cs="Times New Roman"/>
          <w:sz w:val="28"/>
          <w:szCs w:val="28"/>
          <w:lang w:val="uk-UA"/>
        </w:rPr>
        <w:t>].</w:t>
      </w:r>
      <w:r w:rsidR="0037014B" w:rsidRPr="008664A6">
        <w:rPr>
          <w:rFonts w:ascii="Times New Roman" w:hAnsi="Times New Roman" w:cs="Times New Roman"/>
          <w:i/>
          <w:sz w:val="28"/>
          <w:szCs w:val="28"/>
          <w:lang w:val="uk-UA"/>
        </w:rPr>
        <w:t xml:space="preserve"> </w:t>
      </w:r>
    </w:p>
    <w:p w:rsidR="00F93481" w:rsidRPr="000C7706" w:rsidRDefault="00E91282" w:rsidP="007E0CA5">
      <w:pPr>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uk-UA"/>
        </w:rPr>
        <w:t xml:space="preserve">Як відомо,  дискурс </w:t>
      </w:r>
      <w:r w:rsidRPr="000C7706">
        <w:rPr>
          <w:rFonts w:ascii="Times New Roman" w:hAnsi="Times New Roman" w:cs="Times New Roman"/>
          <w:sz w:val="28"/>
          <w:szCs w:val="28"/>
          <w:lang w:val="uk-UA"/>
        </w:rPr>
        <w:t>і</w:t>
      </w:r>
      <w:r>
        <w:rPr>
          <w:rFonts w:ascii="Times New Roman" w:hAnsi="Times New Roman" w:cs="Times New Roman"/>
          <w:sz w:val="28"/>
          <w:szCs w:val="28"/>
          <w:lang w:val="uk-UA"/>
        </w:rPr>
        <w:t xml:space="preserve"> текст як його</w:t>
      </w:r>
      <w:r w:rsidRPr="000C7706">
        <w:rPr>
          <w:rFonts w:ascii="Times New Roman" w:hAnsi="Times New Roman" w:cs="Times New Roman"/>
          <w:sz w:val="28"/>
          <w:szCs w:val="28"/>
          <w:lang w:val="uk-UA"/>
        </w:rPr>
        <w:t xml:space="preserve"> відбиток </w:t>
      </w:r>
      <w:r w:rsidR="0009797C" w:rsidRPr="000C7706">
        <w:rPr>
          <w:rFonts w:ascii="Times New Roman" w:hAnsi="Times New Roman" w:cs="Times New Roman"/>
          <w:sz w:val="28"/>
          <w:szCs w:val="28"/>
          <w:lang w:val="uk-UA"/>
        </w:rPr>
        <w:t>передбачають</w:t>
      </w:r>
      <w:r w:rsidRPr="000C7706">
        <w:rPr>
          <w:rFonts w:ascii="Times New Roman" w:hAnsi="Times New Roman" w:cs="Times New Roman"/>
          <w:sz w:val="28"/>
          <w:szCs w:val="28"/>
          <w:lang w:val="uk-UA"/>
        </w:rPr>
        <w:t xml:space="preserve"> наявність трьох </w:t>
      </w:r>
      <w:proofErr w:type="spellStart"/>
      <w:r w:rsidRPr="000C7706">
        <w:rPr>
          <w:rFonts w:ascii="Times New Roman" w:hAnsi="Times New Roman" w:cs="Times New Roman"/>
          <w:sz w:val="28"/>
          <w:szCs w:val="28"/>
          <w:lang w:val="uk-UA"/>
        </w:rPr>
        <w:t>дейктичних</w:t>
      </w:r>
      <w:proofErr w:type="spellEnd"/>
      <w:r w:rsidRPr="000C7706">
        <w:rPr>
          <w:rFonts w:ascii="Times New Roman" w:hAnsi="Times New Roman" w:cs="Times New Roman"/>
          <w:sz w:val="28"/>
          <w:szCs w:val="28"/>
          <w:lang w:val="uk-UA"/>
        </w:rPr>
        <w:t xml:space="preserve"> полів: </w:t>
      </w:r>
      <w:proofErr w:type="spellStart"/>
      <w:r w:rsidRPr="000C7706">
        <w:rPr>
          <w:rFonts w:ascii="Times New Roman" w:hAnsi="Times New Roman" w:cs="Times New Roman"/>
          <w:sz w:val="28"/>
          <w:szCs w:val="28"/>
          <w:lang w:val="uk-UA"/>
        </w:rPr>
        <w:t>дейктичного</w:t>
      </w:r>
      <w:proofErr w:type="spellEnd"/>
      <w:r w:rsidRPr="000C7706">
        <w:rPr>
          <w:rFonts w:ascii="Times New Roman" w:hAnsi="Times New Roman" w:cs="Times New Roman"/>
          <w:sz w:val="28"/>
          <w:szCs w:val="28"/>
          <w:lang w:val="uk-UA"/>
        </w:rPr>
        <w:t xml:space="preserve"> поля промовця (  </w:t>
      </w:r>
      <w:r>
        <w:rPr>
          <w:rFonts w:ascii="Times New Roman" w:hAnsi="Times New Roman" w:cs="Times New Roman"/>
          <w:sz w:val="28"/>
          <w:szCs w:val="28"/>
          <w:lang w:val="en-US"/>
        </w:rPr>
        <w:t>I</w:t>
      </w:r>
      <w:r w:rsidRPr="000C7706">
        <w:rPr>
          <w:rFonts w:ascii="Times New Roman" w:hAnsi="Times New Roman" w:cs="Times New Roman"/>
          <w:sz w:val="28"/>
          <w:szCs w:val="28"/>
          <w:lang w:val="uk-UA"/>
        </w:rPr>
        <w:t xml:space="preserve"> /</w:t>
      </w:r>
      <w:r>
        <w:rPr>
          <w:rFonts w:ascii="Times New Roman" w:hAnsi="Times New Roman" w:cs="Times New Roman"/>
          <w:sz w:val="28"/>
          <w:szCs w:val="28"/>
          <w:lang w:val="en-US"/>
        </w:rPr>
        <w:t>we</w:t>
      </w:r>
      <w:r w:rsidRPr="000C7706">
        <w:rPr>
          <w:rFonts w:ascii="Times New Roman" w:hAnsi="Times New Roman" w:cs="Times New Roman"/>
          <w:sz w:val="28"/>
          <w:szCs w:val="28"/>
          <w:lang w:val="uk-UA"/>
        </w:rPr>
        <w:t xml:space="preserve"> – </w:t>
      </w:r>
      <w:r>
        <w:rPr>
          <w:rFonts w:ascii="Times New Roman" w:hAnsi="Times New Roman" w:cs="Times New Roman"/>
          <w:sz w:val="28"/>
          <w:szCs w:val="28"/>
          <w:lang w:val="en-US"/>
        </w:rPr>
        <w:t>now</w:t>
      </w:r>
      <w:r w:rsidRPr="000C7706">
        <w:rPr>
          <w:rFonts w:ascii="Times New Roman" w:hAnsi="Times New Roman" w:cs="Times New Roman"/>
          <w:sz w:val="28"/>
          <w:szCs w:val="28"/>
          <w:lang w:val="uk-UA"/>
        </w:rPr>
        <w:t xml:space="preserve"> - </w:t>
      </w:r>
      <w:r>
        <w:rPr>
          <w:rFonts w:ascii="Times New Roman" w:hAnsi="Times New Roman" w:cs="Times New Roman"/>
          <w:sz w:val="28"/>
          <w:szCs w:val="28"/>
          <w:lang w:val="en-US"/>
        </w:rPr>
        <w:t>here</w:t>
      </w:r>
      <w:r w:rsidRPr="000C7706">
        <w:rPr>
          <w:rFonts w:ascii="Times New Roman" w:hAnsi="Times New Roman" w:cs="Times New Roman"/>
          <w:sz w:val="28"/>
          <w:szCs w:val="28"/>
          <w:lang w:val="uk-UA"/>
        </w:rPr>
        <w:t xml:space="preserve">), </w:t>
      </w:r>
      <w:proofErr w:type="spellStart"/>
      <w:r w:rsidRPr="000C7706">
        <w:rPr>
          <w:rFonts w:ascii="Times New Roman" w:hAnsi="Times New Roman" w:cs="Times New Roman"/>
          <w:sz w:val="28"/>
          <w:szCs w:val="28"/>
          <w:lang w:val="uk-UA"/>
        </w:rPr>
        <w:t>дейктичного</w:t>
      </w:r>
      <w:proofErr w:type="spellEnd"/>
      <w:r w:rsidRPr="000C7706">
        <w:rPr>
          <w:rFonts w:ascii="Times New Roman" w:hAnsi="Times New Roman" w:cs="Times New Roman"/>
          <w:sz w:val="28"/>
          <w:szCs w:val="28"/>
          <w:lang w:val="uk-UA"/>
        </w:rPr>
        <w:t xml:space="preserve"> поля співрозмовника</w:t>
      </w:r>
      <w:r w:rsidR="0072625C" w:rsidRPr="000C7706">
        <w:rPr>
          <w:rFonts w:ascii="Times New Roman" w:hAnsi="Times New Roman" w:cs="Times New Roman"/>
          <w:sz w:val="28"/>
          <w:szCs w:val="28"/>
          <w:lang w:val="uk-UA"/>
        </w:rPr>
        <w:t xml:space="preserve"> </w:t>
      </w:r>
      <w:r w:rsidRPr="000C7706">
        <w:rPr>
          <w:rFonts w:ascii="Times New Roman" w:hAnsi="Times New Roman" w:cs="Times New Roman"/>
          <w:sz w:val="28"/>
          <w:szCs w:val="28"/>
          <w:lang w:val="uk-UA"/>
        </w:rPr>
        <w:t xml:space="preserve">( </w:t>
      </w:r>
      <w:r>
        <w:rPr>
          <w:rFonts w:ascii="Times New Roman" w:hAnsi="Times New Roman" w:cs="Times New Roman"/>
          <w:sz w:val="28"/>
          <w:szCs w:val="28"/>
          <w:lang w:val="en-US"/>
        </w:rPr>
        <w:t>you</w:t>
      </w:r>
      <w:r w:rsidRPr="000C7706">
        <w:rPr>
          <w:rFonts w:ascii="Times New Roman" w:hAnsi="Times New Roman" w:cs="Times New Roman"/>
          <w:sz w:val="28"/>
          <w:szCs w:val="28"/>
          <w:lang w:val="uk-UA"/>
        </w:rPr>
        <w:t xml:space="preserve"> – </w:t>
      </w:r>
      <w:r>
        <w:rPr>
          <w:rFonts w:ascii="Times New Roman" w:hAnsi="Times New Roman" w:cs="Times New Roman"/>
          <w:sz w:val="28"/>
          <w:szCs w:val="28"/>
          <w:lang w:val="en-US"/>
        </w:rPr>
        <w:t>now</w:t>
      </w:r>
      <w:r w:rsidRPr="000C7706">
        <w:rPr>
          <w:rFonts w:ascii="Times New Roman" w:hAnsi="Times New Roman" w:cs="Times New Roman"/>
          <w:sz w:val="28"/>
          <w:szCs w:val="28"/>
          <w:lang w:val="uk-UA"/>
        </w:rPr>
        <w:t xml:space="preserve"> - </w:t>
      </w:r>
      <w:r>
        <w:rPr>
          <w:rFonts w:ascii="Times New Roman" w:hAnsi="Times New Roman" w:cs="Times New Roman"/>
          <w:sz w:val="28"/>
          <w:szCs w:val="28"/>
          <w:lang w:val="en-US"/>
        </w:rPr>
        <w:t>there</w:t>
      </w:r>
      <w:r w:rsidRPr="000C7706">
        <w:rPr>
          <w:rFonts w:ascii="Times New Roman" w:hAnsi="Times New Roman" w:cs="Times New Roman"/>
          <w:sz w:val="28"/>
          <w:szCs w:val="28"/>
          <w:lang w:val="uk-UA"/>
        </w:rPr>
        <w:t xml:space="preserve">), </w:t>
      </w:r>
      <w:r w:rsidR="0072625C" w:rsidRPr="000C7706">
        <w:rPr>
          <w:rFonts w:ascii="Times New Roman" w:hAnsi="Times New Roman" w:cs="Times New Roman"/>
          <w:sz w:val="28"/>
          <w:szCs w:val="28"/>
          <w:lang w:val="uk-UA"/>
        </w:rPr>
        <w:t xml:space="preserve"> </w:t>
      </w:r>
      <w:proofErr w:type="spellStart"/>
      <w:r w:rsidR="0072625C" w:rsidRPr="000C7706">
        <w:rPr>
          <w:rFonts w:ascii="Times New Roman" w:hAnsi="Times New Roman" w:cs="Times New Roman"/>
          <w:sz w:val="28"/>
          <w:szCs w:val="28"/>
          <w:lang w:val="uk-UA"/>
        </w:rPr>
        <w:t>дейктичного</w:t>
      </w:r>
      <w:proofErr w:type="spellEnd"/>
      <w:r w:rsidR="0072625C" w:rsidRPr="000C7706">
        <w:rPr>
          <w:rFonts w:ascii="Times New Roman" w:hAnsi="Times New Roman" w:cs="Times New Roman"/>
          <w:sz w:val="28"/>
          <w:szCs w:val="28"/>
          <w:lang w:val="uk-UA"/>
        </w:rPr>
        <w:t xml:space="preserve"> поля третіх осіб </w:t>
      </w:r>
      <w:r w:rsidRPr="000C7706">
        <w:rPr>
          <w:rFonts w:ascii="Times New Roman" w:hAnsi="Times New Roman" w:cs="Times New Roman"/>
          <w:sz w:val="28"/>
          <w:szCs w:val="28"/>
          <w:lang w:val="uk-UA"/>
        </w:rPr>
        <w:t xml:space="preserve">( </w:t>
      </w:r>
      <w:r>
        <w:rPr>
          <w:rFonts w:ascii="Times New Roman" w:hAnsi="Times New Roman" w:cs="Times New Roman"/>
          <w:sz w:val="28"/>
          <w:szCs w:val="28"/>
          <w:lang w:val="en-US"/>
        </w:rPr>
        <w:t>he</w:t>
      </w:r>
      <w:r w:rsidRPr="000C7706">
        <w:rPr>
          <w:rFonts w:ascii="Times New Roman" w:hAnsi="Times New Roman" w:cs="Times New Roman"/>
          <w:sz w:val="28"/>
          <w:szCs w:val="28"/>
          <w:lang w:val="uk-UA"/>
        </w:rPr>
        <w:t xml:space="preserve">/ </w:t>
      </w:r>
      <w:r>
        <w:rPr>
          <w:rFonts w:ascii="Times New Roman" w:hAnsi="Times New Roman" w:cs="Times New Roman"/>
          <w:sz w:val="28"/>
          <w:szCs w:val="28"/>
          <w:lang w:val="en-US"/>
        </w:rPr>
        <w:t>she</w:t>
      </w:r>
      <w:r w:rsidRPr="000C7706">
        <w:rPr>
          <w:rFonts w:ascii="Times New Roman" w:hAnsi="Times New Roman" w:cs="Times New Roman"/>
          <w:sz w:val="28"/>
          <w:szCs w:val="28"/>
          <w:lang w:val="uk-UA"/>
        </w:rPr>
        <w:t xml:space="preserve"> / </w:t>
      </w:r>
      <w:r>
        <w:rPr>
          <w:rFonts w:ascii="Times New Roman" w:hAnsi="Times New Roman" w:cs="Times New Roman"/>
          <w:sz w:val="28"/>
          <w:szCs w:val="28"/>
          <w:lang w:val="en-US"/>
        </w:rPr>
        <w:t>it</w:t>
      </w:r>
      <w:r w:rsidR="0072625C" w:rsidRPr="000C7706">
        <w:rPr>
          <w:rFonts w:ascii="Times New Roman" w:hAnsi="Times New Roman" w:cs="Times New Roman"/>
          <w:sz w:val="28"/>
          <w:szCs w:val="28"/>
          <w:lang w:val="uk-UA"/>
        </w:rPr>
        <w:t xml:space="preserve"> / </w:t>
      </w:r>
      <w:r w:rsidR="0072625C">
        <w:rPr>
          <w:rFonts w:ascii="Times New Roman" w:hAnsi="Times New Roman" w:cs="Times New Roman"/>
          <w:sz w:val="28"/>
          <w:szCs w:val="28"/>
          <w:lang w:val="en-US"/>
        </w:rPr>
        <w:t>they</w:t>
      </w:r>
      <w:r w:rsidRPr="000C7706">
        <w:rPr>
          <w:rFonts w:ascii="Times New Roman" w:hAnsi="Times New Roman" w:cs="Times New Roman"/>
          <w:sz w:val="28"/>
          <w:szCs w:val="28"/>
          <w:lang w:val="uk-UA"/>
        </w:rPr>
        <w:t xml:space="preserve"> – </w:t>
      </w:r>
      <w:r>
        <w:rPr>
          <w:rFonts w:ascii="Times New Roman" w:hAnsi="Times New Roman" w:cs="Times New Roman"/>
          <w:sz w:val="28"/>
          <w:szCs w:val="28"/>
          <w:lang w:val="en-US"/>
        </w:rPr>
        <w:t>then</w:t>
      </w:r>
      <w:r w:rsidRPr="000C7706">
        <w:rPr>
          <w:rFonts w:ascii="Times New Roman" w:hAnsi="Times New Roman" w:cs="Times New Roman"/>
          <w:sz w:val="28"/>
          <w:szCs w:val="28"/>
          <w:lang w:val="uk-UA"/>
        </w:rPr>
        <w:t xml:space="preserve"> – </w:t>
      </w:r>
      <w:r>
        <w:rPr>
          <w:rFonts w:ascii="Times New Roman" w:hAnsi="Times New Roman" w:cs="Times New Roman"/>
          <w:sz w:val="28"/>
          <w:szCs w:val="28"/>
          <w:lang w:val="en-US"/>
        </w:rPr>
        <w:t>there</w:t>
      </w:r>
      <w:r w:rsidRPr="000C7706">
        <w:rPr>
          <w:rFonts w:ascii="Times New Roman" w:hAnsi="Times New Roman" w:cs="Times New Roman"/>
          <w:sz w:val="28"/>
          <w:szCs w:val="28"/>
          <w:lang w:val="uk-UA"/>
        </w:rPr>
        <w:t xml:space="preserve"> )</w:t>
      </w:r>
      <w:r w:rsidR="0072625C" w:rsidRPr="000C7706">
        <w:rPr>
          <w:rFonts w:ascii="Times New Roman" w:hAnsi="Times New Roman" w:cs="Times New Roman"/>
          <w:sz w:val="28"/>
          <w:szCs w:val="28"/>
          <w:lang w:val="uk-UA"/>
        </w:rPr>
        <w:t>.</w:t>
      </w:r>
      <w:r w:rsidR="00C9125D" w:rsidRPr="000C7706">
        <w:rPr>
          <w:rFonts w:ascii="Times New Roman" w:hAnsi="Times New Roman" w:cs="Times New Roman"/>
          <w:sz w:val="28"/>
          <w:szCs w:val="28"/>
          <w:lang w:val="uk-UA"/>
        </w:rPr>
        <w:t xml:space="preserve"> </w:t>
      </w:r>
      <w:proofErr w:type="spellStart"/>
      <w:r w:rsidR="00C9125D" w:rsidRPr="00C9125D">
        <w:rPr>
          <w:rFonts w:ascii="Times New Roman" w:hAnsi="Times New Roman" w:cs="Times New Roman"/>
          <w:sz w:val="28"/>
          <w:szCs w:val="28"/>
        </w:rPr>
        <w:t>Кожне</w:t>
      </w:r>
      <w:proofErr w:type="spellEnd"/>
      <w:r w:rsidR="00C9125D" w:rsidRPr="00C9125D">
        <w:rPr>
          <w:rFonts w:ascii="Times New Roman" w:hAnsi="Times New Roman" w:cs="Times New Roman"/>
          <w:sz w:val="28"/>
          <w:szCs w:val="28"/>
        </w:rPr>
        <w:t xml:space="preserve"> з </w:t>
      </w:r>
      <w:proofErr w:type="spellStart"/>
      <w:r w:rsidR="00C9125D" w:rsidRPr="00C9125D">
        <w:rPr>
          <w:rFonts w:ascii="Times New Roman" w:hAnsi="Times New Roman" w:cs="Times New Roman"/>
          <w:sz w:val="28"/>
          <w:szCs w:val="28"/>
        </w:rPr>
        <w:t>цих</w:t>
      </w:r>
      <w:proofErr w:type="spellEnd"/>
      <w:r w:rsidR="00C9125D" w:rsidRPr="00C9125D">
        <w:rPr>
          <w:rFonts w:ascii="Times New Roman" w:hAnsi="Times New Roman" w:cs="Times New Roman"/>
          <w:sz w:val="28"/>
          <w:szCs w:val="28"/>
        </w:rPr>
        <w:t xml:space="preserve"> </w:t>
      </w:r>
      <w:proofErr w:type="spellStart"/>
      <w:r w:rsidR="00C9125D" w:rsidRPr="00C9125D">
        <w:rPr>
          <w:rFonts w:ascii="Times New Roman" w:hAnsi="Times New Roman" w:cs="Times New Roman"/>
          <w:sz w:val="28"/>
          <w:szCs w:val="28"/>
        </w:rPr>
        <w:t>полів</w:t>
      </w:r>
      <w:proofErr w:type="spellEnd"/>
      <w:r w:rsidR="00C9125D" w:rsidRPr="00C9125D">
        <w:rPr>
          <w:rFonts w:ascii="Times New Roman" w:hAnsi="Times New Roman" w:cs="Times New Roman"/>
          <w:sz w:val="28"/>
          <w:szCs w:val="28"/>
        </w:rPr>
        <w:t xml:space="preserve"> </w:t>
      </w:r>
      <w:proofErr w:type="spellStart"/>
      <w:r w:rsidR="00C9125D" w:rsidRPr="00C9125D">
        <w:rPr>
          <w:rFonts w:ascii="Times New Roman" w:hAnsi="Times New Roman" w:cs="Times New Roman"/>
          <w:sz w:val="28"/>
          <w:szCs w:val="28"/>
        </w:rPr>
        <w:t>має</w:t>
      </w:r>
      <w:proofErr w:type="spellEnd"/>
      <w:r w:rsidR="00C9125D" w:rsidRPr="00C9125D">
        <w:rPr>
          <w:rFonts w:ascii="Times New Roman" w:hAnsi="Times New Roman" w:cs="Times New Roman"/>
          <w:sz w:val="28"/>
          <w:szCs w:val="28"/>
        </w:rPr>
        <w:t xml:space="preserve"> </w:t>
      </w:r>
      <w:proofErr w:type="spellStart"/>
      <w:r w:rsidR="00C9125D" w:rsidRPr="00C9125D">
        <w:rPr>
          <w:rFonts w:ascii="Times New Roman" w:hAnsi="Times New Roman" w:cs="Times New Roman"/>
          <w:sz w:val="28"/>
          <w:szCs w:val="28"/>
        </w:rPr>
        <w:t>певне</w:t>
      </w:r>
      <w:proofErr w:type="spellEnd"/>
      <w:r w:rsidR="00C9125D" w:rsidRPr="00C9125D">
        <w:rPr>
          <w:rFonts w:ascii="Times New Roman" w:hAnsi="Times New Roman" w:cs="Times New Roman"/>
          <w:sz w:val="28"/>
          <w:szCs w:val="28"/>
        </w:rPr>
        <w:t xml:space="preserve"> </w:t>
      </w:r>
      <w:proofErr w:type="spellStart"/>
      <w:r w:rsidR="00C9125D" w:rsidRPr="00C9125D">
        <w:rPr>
          <w:rFonts w:ascii="Times New Roman" w:hAnsi="Times New Roman" w:cs="Times New Roman"/>
          <w:sz w:val="28"/>
          <w:szCs w:val="28"/>
        </w:rPr>
        <w:t>призначення</w:t>
      </w:r>
      <w:proofErr w:type="spellEnd"/>
      <w:r w:rsidR="00C9125D" w:rsidRPr="00C9125D">
        <w:rPr>
          <w:rFonts w:ascii="Times New Roman" w:hAnsi="Times New Roman" w:cs="Times New Roman"/>
          <w:sz w:val="28"/>
          <w:szCs w:val="28"/>
        </w:rPr>
        <w:t xml:space="preserve"> в рамках дискурсу. </w:t>
      </w:r>
    </w:p>
    <w:p w:rsidR="004B2E1B" w:rsidRPr="004B2E1B" w:rsidRDefault="00C9125D" w:rsidP="007E0CA5">
      <w:pPr>
        <w:spacing w:after="0" w:line="360" w:lineRule="auto"/>
        <w:ind w:firstLine="709"/>
        <w:rPr>
          <w:rFonts w:ascii="Times New Roman" w:hAnsi="Times New Roman" w:cs="Times New Roman"/>
          <w:sz w:val="28"/>
          <w:szCs w:val="28"/>
        </w:rPr>
      </w:pPr>
      <w:proofErr w:type="spellStart"/>
      <w:r w:rsidRPr="00C9125D">
        <w:rPr>
          <w:rFonts w:ascii="Times New Roman" w:hAnsi="Times New Roman" w:cs="Times New Roman"/>
          <w:sz w:val="28"/>
          <w:szCs w:val="28"/>
        </w:rPr>
        <w:t>Дейктичне</w:t>
      </w:r>
      <w:proofErr w:type="spellEnd"/>
      <w:r w:rsidRPr="00C9125D">
        <w:rPr>
          <w:rFonts w:ascii="Times New Roman" w:hAnsi="Times New Roman" w:cs="Times New Roman"/>
          <w:sz w:val="28"/>
          <w:szCs w:val="28"/>
        </w:rPr>
        <w:t xml:space="preserve"> поле </w:t>
      </w:r>
      <w:proofErr w:type="spellStart"/>
      <w:r w:rsidRPr="00C9125D">
        <w:rPr>
          <w:rFonts w:ascii="Times New Roman" w:hAnsi="Times New Roman" w:cs="Times New Roman"/>
          <w:sz w:val="28"/>
          <w:szCs w:val="28"/>
        </w:rPr>
        <w:t>промовця</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призначене</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надавати</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певного</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ступеня</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авторитетності</w:t>
      </w:r>
      <w:proofErr w:type="spellEnd"/>
      <w:r w:rsidRPr="00C9125D">
        <w:rPr>
          <w:rFonts w:ascii="Times New Roman" w:hAnsi="Times New Roman" w:cs="Times New Roman"/>
          <w:sz w:val="28"/>
          <w:szCs w:val="28"/>
        </w:rPr>
        <w:t xml:space="preserve"> і </w:t>
      </w:r>
      <w:proofErr w:type="spellStart"/>
      <w:r w:rsidR="00F93481">
        <w:rPr>
          <w:rFonts w:ascii="Times New Roman" w:hAnsi="Times New Roman" w:cs="Times New Roman"/>
          <w:sz w:val="28"/>
          <w:szCs w:val="28"/>
        </w:rPr>
        <w:t>відповідальності</w:t>
      </w:r>
      <w:proofErr w:type="spellEnd"/>
      <w:r w:rsidR="00F93481">
        <w:rPr>
          <w:rFonts w:ascii="Times New Roman" w:hAnsi="Times New Roman" w:cs="Times New Roman"/>
          <w:sz w:val="28"/>
          <w:szCs w:val="28"/>
        </w:rPr>
        <w:t xml:space="preserve"> текстам</w:t>
      </w:r>
      <w:r w:rsidRPr="00C9125D">
        <w:rPr>
          <w:rFonts w:ascii="Times New Roman" w:hAnsi="Times New Roman" w:cs="Times New Roman"/>
          <w:sz w:val="28"/>
          <w:szCs w:val="28"/>
        </w:rPr>
        <w:t xml:space="preserve"> дискурсу. </w:t>
      </w:r>
      <w:proofErr w:type="spellStart"/>
      <w:r w:rsidRPr="00C9125D">
        <w:rPr>
          <w:rFonts w:ascii="Times New Roman" w:hAnsi="Times New Roman" w:cs="Times New Roman"/>
          <w:sz w:val="28"/>
          <w:szCs w:val="28"/>
        </w:rPr>
        <w:t>Дейктичне</w:t>
      </w:r>
      <w:proofErr w:type="spellEnd"/>
      <w:r w:rsidRPr="00C9125D">
        <w:rPr>
          <w:rFonts w:ascii="Times New Roman" w:hAnsi="Times New Roman" w:cs="Times New Roman"/>
          <w:sz w:val="28"/>
          <w:szCs w:val="28"/>
        </w:rPr>
        <w:t xml:space="preserve"> поле </w:t>
      </w:r>
      <w:proofErr w:type="spellStart"/>
      <w:r w:rsidRPr="00C9125D">
        <w:rPr>
          <w:rFonts w:ascii="Times New Roman" w:hAnsi="Times New Roman" w:cs="Times New Roman"/>
          <w:sz w:val="28"/>
          <w:szCs w:val="28"/>
        </w:rPr>
        <w:t>співрозмовника</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призна</w:t>
      </w:r>
      <w:r>
        <w:rPr>
          <w:rFonts w:ascii="Times New Roman" w:hAnsi="Times New Roman" w:cs="Times New Roman"/>
          <w:sz w:val="28"/>
          <w:szCs w:val="28"/>
        </w:rPr>
        <w:t>чене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орієнтувати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просторі</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ч</w:t>
      </w:r>
      <w:r w:rsidRPr="00C9125D">
        <w:rPr>
          <w:rFonts w:ascii="Times New Roman" w:hAnsi="Times New Roman" w:cs="Times New Roman"/>
          <w:sz w:val="28"/>
          <w:szCs w:val="28"/>
        </w:rPr>
        <w:t>асі</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промовця</w:t>
      </w:r>
      <w:proofErr w:type="spellEnd"/>
      <w:r w:rsidRPr="00C9125D">
        <w:rPr>
          <w:rFonts w:ascii="Times New Roman" w:hAnsi="Times New Roman" w:cs="Times New Roman"/>
          <w:sz w:val="28"/>
          <w:szCs w:val="28"/>
        </w:rPr>
        <w:t xml:space="preserve"> і </w:t>
      </w:r>
      <w:proofErr w:type="spellStart"/>
      <w:r w:rsidRPr="00C9125D">
        <w:rPr>
          <w:rFonts w:ascii="Times New Roman" w:hAnsi="Times New Roman" w:cs="Times New Roman"/>
          <w:sz w:val="28"/>
          <w:szCs w:val="28"/>
        </w:rPr>
        <w:lastRenderedPageBreak/>
        <w:t>співрозмовника</w:t>
      </w:r>
      <w:proofErr w:type="spellEnd"/>
      <w:r w:rsidRPr="00C9125D">
        <w:rPr>
          <w:rFonts w:ascii="Times New Roman" w:hAnsi="Times New Roman" w:cs="Times New Roman"/>
          <w:sz w:val="28"/>
          <w:szCs w:val="28"/>
        </w:rPr>
        <w:t xml:space="preserve"> на </w:t>
      </w:r>
      <w:proofErr w:type="spellStart"/>
      <w:r w:rsidRPr="00C9125D">
        <w:rPr>
          <w:rFonts w:ascii="Times New Roman" w:hAnsi="Times New Roman" w:cs="Times New Roman"/>
          <w:sz w:val="28"/>
          <w:szCs w:val="28"/>
        </w:rPr>
        <w:t>співпрацю</w:t>
      </w:r>
      <w:proofErr w:type="spellEnd"/>
      <w:r w:rsidRPr="00C9125D">
        <w:rPr>
          <w:rFonts w:ascii="Times New Roman" w:hAnsi="Times New Roman" w:cs="Times New Roman"/>
          <w:sz w:val="28"/>
          <w:szCs w:val="28"/>
        </w:rPr>
        <w:t xml:space="preserve">, на </w:t>
      </w:r>
      <w:proofErr w:type="spellStart"/>
      <w:r w:rsidRPr="00C9125D">
        <w:rPr>
          <w:rFonts w:ascii="Times New Roman" w:hAnsi="Times New Roman" w:cs="Times New Roman"/>
          <w:sz w:val="28"/>
          <w:szCs w:val="28"/>
        </w:rPr>
        <w:t>діалог</w:t>
      </w:r>
      <w:proofErr w:type="spellEnd"/>
      <w:r w:rsidRPr="00C9125D">
        <w:rPr>
          <w:rFonts w:ascii="Times New Roman" w:hAnsi="Times New Roman" w:cs="Times New Roman"/>
          <w:sz w:val="28"/>
          <w:szCs w:val="28"/>
        </w:rPr>
        <w:t xml:space="preserve">, на </w:t>
      </w:r>
      <w:proofErr w:type="spellStart"/>
      <w:r w:rsidRPr="00C9125D">
        <w:rPr>
          <w:rFonts w:ascii="Times New Roman" w:hAnsi="Times New Roman" w:cs="Times New Roman"/>
          <w:sz w:val="28"/>
          <w:szCs w:val="28"/>
        </w:rPr>
        <w:t>кооперацію</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Дейктичне</w:t>
      </w:r>
      <w:proofErr w:type="spellEnd"/>
      <w:r w:rsidRPr="00C9125D">
        <w:rPr>
          <w:rFonts w:ascii="Times New Roman" w:hAnsi="Times New Roman" w:cs="Times New Roman"/>
          <w:sz w:val="28"/>
          <w:szCs w:val="28"/>
        </w:rPr>
        <w:t xml:space="preserve"> поле </w:t>
      </w:r>
      <w:proofErr w:type="spellStart"/>
      <w:r w:rsidRPr="00C9125D">
        <w:rPr>
          <w:rFonts w:ascii="Times New Roman" w:hAnsi="Times New Roman" w:cs="Times New Roman"/>
          <w:sz w:val="28"/>
          <w:szCs w:val="28"/>
        </w:rPr>
        <w:t>третіх</w:t>
      </w:r>
      <w:proofErr w:type="spellEnd"/>
      <w:r w:rsidRPr="00C9125D">
        <w:rPr>
          <w:rFonts w:ascii="Times New Roman" w:hAnsi="Times New Roman" w:cs="Times New Roman"/>
          <w:sz w:val="28"/>
          <w:szCs w:val="28"/>
        </w:rPr>
        <w:t xml:space="preserve"> </w:t>
      </w:r>
      <w:proofErr w:type="spellStart"/>
      <w:proofErr w:type="gramStart"/>
      <w:r w:rsidRPr="00C9125D">
        <w:rPr>
          <w:rFonts w:ascii="Times New Roman" w:hAnsi="Times New Roman" w:cs="Times New Roman"/>
          <w:sz w:val="28"/>
          <w:szCs w:val="28"/>
        </w:rPr>
        <w:t>осіб</w:t>
      </w:r>
      <w:proofErr w:type="spellEnd"/>
      <w:proofErr w:type="gramEnd"/>
      <w:r w:rsidRPr="00C9125D">
        <w:rPr>
          <w:rFonts w:ascii="Times New Roman" w:hAnsi="Times New Roman" w:cs="Times New Roman"/>
          <w:sz w:val="28"/>
          <w:szCs w:val="28"/>
        </w:rPr>
        <w:t xml:space="preserve"> </w:t>
      </w:r>
      <w:proofErr w:type="spellStart"/>
      <w:r>
        <w:rPr>
          <w:rFonts w:ascii="Times New Roman" w:hAnsi="Times New Roman" w:cs="Times New Roman"/>
          <w:sz w:val="28"/>
          <w:szCs w:val="28"/>
        </w:rPr>
        <w:t>призначене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надавати</w:t>
      </w:r>
      <w:proofErr w:type="spellEnd"/>
      <w:r>
        <w:rPr>
          <w:rFonts w:ascii="Times New Roman" w:hAnsi="Times New Roman" w:cs="Times New Roman"/>
          <w:sz w:val="28"/>
          <w:szCs w:val="28"/>
        </w:rPr>
        <w:t xml:space="preserve"> тексту </w:t>
      </w:r>
      <w:proofErr w:type="spellStart"/>
      <w:r>
        <w:rPr>
          <w:rFonts w:ascii="Times New Roman" w:hAnsi="Times New Roman" w:cs="Times New Roman"/>
          <w:sz w:val="28"/>
          <w:szCs w:val="28"/>
        </w:rPr>
        <w:t>певн</w:t>
      </w:r>
      <w:r w:rsidRPr="00C9125D">
        <w:rPr>
          <w:rFonts w:ascii="Times New Roman" w:hAnsi="Times New Roman" w:cs="Times New Roman"/>
          <w:sz w:val="28"/>
          <w:szCs w:val="28"/>
        </w:rPr>
        <w:t>ого</w:t>
      </w:r>
      <w:proofErr w:type="spellEnd"/>
      <w:r w:rsidRPr="00C9125D">
        <w:rPr>
          <w:rFonts w:ascii="Times New Roman" w:hAnsi="Times New Roman" w:cs="Times New Roman"/>
          <w:sz w:val="28"/>
          <w:szCs w:val="28"/>
        </w:rPr>
        <w:t xml:space="preserve"> дискурсу </w:t>
      </w:r>
      <w:proofErr w:type="spellStart"/>
      <w:r w:rsidRPr="00C9125D">
        <w:rPr>
          <w:rFonts w:ascii="Times New Roman" w:hAnsi="Times New Roman" w:cs="Times New Roman"/>
          <w:sz w:val="28"/>
          <w:szCs w:val="28"/>
        </w:rPr>
        <w:t>певного</w:t>
      </w:r>
      <w:proofErr w:type="spellEnd"/>
      <w:r w:rsidRPr="00C9125D">
        <w:rPr>
          <w:rFonts w:ascii="Times New Roman" w:hAnsi="Times New Roman" w:cs="Times New Roman"/>
          <w:sz w:val="28"/>
          <w:szCs w:val="28"/>
        </w:rPr>
        <w:t xml:space="preserve"> </w:t>
      </w:r>
      <w:proofErr w:type="spellStart"/>
      <w:r w:rsidRPr="00C9125D">
        <w:rPr>
          <w:rFonts w:ascii="Times New Roman" w:hAnsi="Times New Roman" w:cs="Times New Roman"/>
          <w:sz w:val="28"/>
          <w:szCs w:val="28"/>
        </w:rPr>
        <w:t>ступеня</w:t>
      </w:r>
      <w:proofErr w:type="spellEnd"/>
      <w:r w:rsidRPr="00C9125D">
        <w:rPr>
          <w:rFonts w:ascii="Times New Roman" w:hAnsi="Times New Roman" w:cs="Times New Roman"/>
          <w:sz w:val="28"/>
          <w:szCs w:val="28"/>
        </w:rPr>
        <w:t xml:space="preserve"> </w:t>
      </w:r>
      <w:r w:rsidR="001C13BB">
        <w:rPr>
          <w:rFonts w:ascii="Times New Roman" w:hAnsi="Times New Roman" w:cs="Times New Roman"/>
          <w:sz w:val="28"/>
          <w:szCs w:val="28"/>
        </w:rPr>
        <w:t xml:space="preserve"> </w:t>
      </w:r>
      <w:proofErr w:type="spellStart"/>
      <w:r w:rsidR="001C13BB">
        <w:rPr>
          <w:rFonts w:ascii="Times New Roman" w:hAnsi="Times New Roman" w:cs="Times New Roman"/>
          <w:sz w:val="28"/>
          <w:szCs w:val="28"/>
        </w:rPr>
        <w:t>об’єктивності</w:t>
      </w:r>
      <w:proofErr w:type="spellEnd"/>
      <w:r w:rsidR="001C13BB">
        <w:rPr>
          <w:rFonts w:ascii="Times New Roman" w:hAnsi="Times New Roman" w:cs="Times New Roman"/>
          <w:sz w:val="28"/>
          <w:szCs w:val="28"/>
        </w:rPr>
        <w:t xml:space="preserve"> [</w:t>
      </w:r>
      <w:r w:rsidR="001C13BB" w:rsidRPr="001C13BB">
        <w:rPr>
          <w:rFonts w:ascii="Times New Roman" w:hAnsi="Times New Roman" w:cs="Times New Roman"/>
          <w:sz w:val="28"/>
          <w:szCs w:val="28"/>
        </w:rPr>
        <w:t>3</w:t>
      </w:r>
      <w:r w:rsidR="004B2E1B" w:rsidRPr="004B2E1B">
        <w:rPr>
          <w:rFonts w:ascii="Times New Roman" w:hAnsi="Times New Roman" w:cs="Times New Roman"/>
          <w:sz w:val="28"/>
          <w:szCs w:val="28"/>
        </w:rPr>
        <w:t>, с.</w:t>
      </w:r>
      <w:r w:rsidR="008664A6">
        <w:rPr>
          <w:rFonts w:ascii="Times New Roman" w:hAnsi="Times New Roman" w:cs="Times New Roman"/>
          <w:sz w:val="28"/>
          <w:szCs w:val="28"/>
        </w:rPr>
        <w:t xml:space="preserve"> 1</w:t>
      </w:r>
      <w:r w:rsidR="008664A6" w:rsidRPr="008664A6">
        <w:rPr>
          <w:rFonts w:ascii="Times New Roman" w:hAnsi="Times New Roman" w:cs="Times New Roman"/>
          <w:sz w:val="28"/>
          <w:szCs w:val="28"/>
        </w:rPr>
        <w:t>2</w:t>
      </w:r>
      <w:r w:rsidR="004B2E1B" w:rsidRPr="004B2E1B">
        <w:rPr>
          <w:rFonts w:ascii="Times New Roman" w:hAnsi="Times New Roman" w:cs="Times New Roman"/>
          <w:sz w:val="28"/>
          <w:szCs w:val="28"/>
        </w:rPr>
        <w:t>].</w:t>
      </w:r>
    </w:p>
    <w:p w:rsidR="0037014B" w:rsidRPr="0037014B" w:rsidRDefault="00F93481" w:rsidP="007E0CA5">
      <w:pPr>
        <w:spacing w:after="0" w:line="360" w:lineRule="auto"/>
        <w:ind w:firstLine="709"/>
        <w:rPr>
          <w:rFonts w:ascii="Times New Roman" w:hAnsi="Times New Roman" w:cs="Times New Roman"/>
          <w:sz w:val="28"/>
          <w:szCs w:val="28"/>
        </w:rPr>
      </w:pPr>
      <w:r w:rsidRPr="00F93481">
        <w:rPr>
          <w:rFonts w:ascii="Times New Roman" w:hAnsi="Times New Roman" w:cs="Times New Roman"/>
          <w:sz w:val="28"/>
          <w:szCs w:val="28"/>
        </w:rPr>
        <w:t xml:space="preserve">Як </w:t>
      </w:r>
      <w:proofErr w:type="spellStart"/>
      <w:r w:rsidRPr="00F93481">
        <w:rPr>
          <w:rFonts w:ascii="Times New Roman" w:hAnsi="Times New Roman" w:cs="Times New Roman"/>
          <w:sz w:val="28"/>
          <w:szCs w:val="28"/>
        </w:rPr>
        <w:t>відомо</w:t>
      </w:r>
      <w:proofErr w:type="spellEnd"/>
      <w:r w:rsidRPr="00F93481">
        <w:rPr>
          <w:rFonts w:ascii="Times New Roman" w:hAnsi="Times New Roman" w:cs="Times New Roman"/>
          <w:sz w:val="28"/>
          <w:szCs w:val="28"/>
        </w:rPr>
        <w:t>,</w:t>
      </w:r>
      <w:r w:rsidR="00C9125D" w:rsidRPr="004B2E1B">
        <w:rPr>
          <w:rFonts w:ascii="Times New Roman" w:hAnsi="Times New Roman" w:cs="Times New Roman"/>
          <w:sz w:val="28"/>
          <w:szCs w:val="28"/>
        </w:rPr>
        <w:t xml:space="preserve">  </w:t>
      </w:r>
      <w:proofErr w:type="spellStart"/>
      <w:r w:rsidRPr="00F93481">
        <w:rPr>
          <w:rFonts w:ascii="Times New Roman" w:hAnsi="Times New Roman" w:cs="Times New Roman"/>
          <w:sz w:val="28"/>
          <w:szCs w:val="28"/>
        </w:rPr>
        <w:t>п</w:t>
      </w:r>
      <w:r w:rsidR="0037014B">
        <w:rPr>
          <w:rFonts w:ascii="Times New Roman" w:hAnsi="Times New Roman" w:cs="Times New Roman"/>
          <w:sz w:val="28"/>
          <w:szCs w:val="28"/>
        </w:rPr>
        <w:t>ол</w:t>
      </w:r>
      <w:r w:rsidR="0037014B" w:rsidRPr="0037014B">
        <w:rPr>
          <w:rFonts w:ascii="Times New Roman" w:hAnsi="Times New Roman" w:cs="Times New Roman"/>
          <w:sz w:val="28"/>
          <w:szCs w:val="28"/>
        </w:rPr>
        <w:t>і</w:t>
      </w:r>
      <w:r w:rsidR="0037014B">
        <w:rPr>
          <w:rFonts w:ascii="Times New Roman" w:hAnsi="Times New Roman" w:cs="Times New Roman"/>
          <w:sz w:val="28"/>
          <w:szCs w:val="28"/>
        </w:rPr>
        <w:t>тичний</w:t>
      </w:r>
      <w:proofErr w:type="spellEnd"/>
      <w:r w:rsidR="0037014B" w:rsidRPr="0037014B">
        <w:rPr>
          <w:rFonts w:ascii="Times New Roman" w:hAnsi="Times New Roman" w:cs="Times New Roman"/>
          <w:sz w:val="28"/>
          <w:szCs w:val="28"/>
        </w:rPr>
        <w:t xml:space="preserve"> дискурс </w:t>
      </w:r>
      <w:proofErr w:type="spellStart"/>
      <w:r w:rsidR="0037014B" w:rsidRPr="0037014B">
        <w:rPr>
          <w:rFonts w:ascii="Times New Roman" w:hAnsi="Times New Roman" w:cs="Times New Roman"/>
          <w:sz w:val="28"/>
          <w:szCs w:val="28"/>
        </w:rPr>
        <w:t>Б.Обами</w:t>
      </w:r>
      <w:proofErr w:type="spellEnd"/>
      <w:r w:rsidR="0037014B" w:rsidRPr="0037014B">
        <w:rPr>
          <w:rFonts w:ascii="Times New Roman" w:hAnsi="Times New Roman" w:cs="Times New Roman"/>
          <w:sz w:val="28"/>
          <w:szCs w:val="28"/>
        </w:rPr>
        <w:t xml:space="preserve"> у </w:t>
      </w:r>
      <w:proofErr w:type="spellStart"/>
      <w:r w:rsidR="0037014B" w:rsidRPr="0037014B">
        <w:rPr>
          <w:rFonts w:ascii="Times New Roman" w:hAnsi="Times New Roman" w:cs="Times New Roman"/>
          <w:sz w:val="28"/>
          <w:szCs w:val="28"/>
        </w:rPr>
        <w:t>його</w:t>
      </w:r>
      <w:proofErr w:type="spellEnd"/>
      <w:r w:rsidR="0037014B" w:rsidRPr="0037014B">
        <w:rPr>
          <w:rFonts w:ascii="Times New Roman" w:hAnsi="Times New Roman" w:cs="Times New Roman"/>
          <w:sz w:val="28"/>
          <w:szCs w:val="28"/>
        </w:rPr>
        <w:t xml:space="preserve"> </w:t>
      </w:r>
      <w:proofErr w:type="spellStart"/>
      <w:r w:rsidR="0037014B" w:rsidRPr="0037014B">
        <w:rPr>
          <w:rFonts w:ascii="Times New Roman" w:hAnsi="Times New Roman" w:cs="Times New Roman"/>
          <w:sz w:val="28"/>
          <w:szCs w:val="28"/>
        </w:rPr>
        <w:t>зверненні</w:t>
      </w:r>
      <w:proofErr w:type="spellEnd"/>
      <w:r w:rsidR="0037014B" w:rsidRPr="0037014B">
        <w:rPr>
          <w:rFonts w:ascii="Times New Roman" w:hAnsi="Times New Roman" w:cs="Times New Roman"/>
          <w:sz w:val="28"/>
          <w:szCs w:val="28"/>
        </w:rPr>
        <w:t xml:space="preserve"> до </w:t>
      </w:r>
      <w:proofErr w:type="spellStart"/>
      <w:r w:rsidR="0037014B" w:rsidRPr="0037014B">
        <w:rPr>
          <w:rFonts w:ascii="Times New Roman" w:hAnsi="Times New Roman" w:cs="Times New Roman"/>
          <w:sz w:val="28"/>
          <w:szCs w:val="28"/>
        </w:rPr>
        <w:t>Генеральної</w:t>
      </w:r>
      <w:proofErr w:type="spellEnd"/>
      <w:r w:rsidR="0037014B" w:rsidRPr="0037014B">
        <w:rPr>
          <w:rFonts w:ascii="Times New Roman" w:hAnsi="Times New Roman" w:cs="Times New Roman"/>
          <w:sz w:val="28"/>
          <w:szCs w:val="28"/>
        </w:rPr>
        <w:t xml:space="preserve"> </w:t>
      </w:r>
      <w:proofErr w:type="spellStart"/>
      <w:r w:rsidR="0037014B" w:rsidRPr="0037014B">
        <w:rPr>
          <w:rFonts w:ascii="Times New Roman" w:hAnsi="Times New Roman" w:cs="Times New Roman"/>
          <w:sz w:val="28"/>
          <w:szCs w:val="28"/>
        </w:rPr>
        <w:t>Асамблеї</w:t>
      </w:r>
      <w:proofErr w:type="spellEnd"/>
      <w:r w:rsidR="0037014B" w:rsidRPr="0037014B">
        <w:rPr>
          <w:rFonts w:ascii="Times New Roman" w:hAnsi="Times New Roman" w:cs="Times New Roman"/>
          <w:sz w:val="28"/>
          <w:szCs w:val="28"/>
        </w:rPr>
        <w:t xml:space="preserve"> ООН </w:t>
      </w:r>
      <w:proofErr w:type="spellStart"/>
      <w:r w:rsidR="0037014B" w:rsidRPr="0037014B">
        <w:rPr>
          <w:rFonts w:ascii="Times New Roman" w:hAnsi="Times New Roman" w:cs="Times New Roman"/>
          <w:sz w:val="28"/>
          <w:szCs w:val="28"/>
        </w:rPr>
        <w:t>від</w:t>
      </w:r>
      <w:proofErr w:type="spellEnd"/>
      <w:r w:rsidR="0037014B" w:rsidRPr="0037014B">
        <w:rPr>
          <w:rFonts w:ascii="Times New Roman" w:hAnsi="Times New Roman" w:cs="Times New Roman"/>
          <w:sz w:val="28"/>
          <w:szCs w:val="28"/>
        </w:rPr>
        <w:t xml:space="preserve"> 24.09.14 </w:t>
      </w:r>
      <w:r w:rsidR="00A303D2" w:rsidRPr="00A303D2">
        <w:rPr>
          <w:rFonts w:ascii="Times New Roman" w:hAnsi="Times New Roman" w:cs="Times New Roman"/>
          <w:sz w:val="28"/>
          <w:szCs w:val="28"/>
        </w:rPr>
        <w:t>р</w:t>
      </w:r>
      <w:r w:rsidR="0037014B" w:rsidRPr="0037014B">
        <w:rPr>
          <w:rFonts w:ascii="Times New Roman" w:hAnsi="Times New Roman" w:cs="Times New Roman"/>
          <w:sz w:val="28"/>
          <w:szCs w:val="28"/>
        </w:rPr>
        <w:t xml:space="preserve">. </w:t>
      </w:r>
      <w:proofErr w:type="spellStart"/>
      <w:r w:rsidR="0037014B" w:rsidRPr="0037014B">
        <w:rPr>
          <w:rFonts w:ascii="Times New Roman" w:hAnsi="Times New Roman" w:cs="Times New Roman"/>
          <w:sz w:val="28"/>
          <w:szCs w:val="28"/>
        </w:rPr>
        <w:t>розпочинається</w:t>
      </w:r>
      <w:proofErr w:type="spellEnd"/>
      <w:r w:rsidR="0037014B" w:rsidRPr="0037014B">
        <w:rPr>
          <w:rFonts w:ascii="Times New Roman" w:hAnsi="Times New Roman" w:cs="Times New Roman"/>
          <w:sz w:val="28"/>
          <w:szCs w:val="28"/>
        </w:rPr>
        <w:t xml:space="preserve"> </w:t>
      </w:r>
      <w:proofErr w:type="spellStart"/>
      <w:r w:rsidR="0037014B" w:rsidRPr="0037014B">
        <w:rPr>
          <w:rFonts w:ascii="Times New Roman" w:hAnsi="Times New Roman" w:cs="Times New Roman"/>
          <w:sz w:val="28"/>
          <w:szCs w:val="28"/>
        </w:rPr>
        <w:t>зі</w:t>
      </w:r>
      <w:proofErr w:type="spellEnd"/>
      <w:r w:rsidR="0037014B" w:rsidRPr="0037014B">
        <w:rPr>
          <w:rFonts w:ascii="Times New Roman" w:hAnsi="Times New Roman" w:cs="Times New Roman"/>
          <w:sz w:val="28"/>
          <w:szCs w:val="28"/>
        </w:rPr>
        <w:t xml:space="preserve"> </w:t>
      </w:r>
      <w:proofErr w:type="spellStart"/>
      <w:r w:rsidR="0037014B" w:rsidRPr="0037014B">
        <w:rPr>
          <w:rFonts w:ascii="Times New Roman" w:hAnsi="Times New Roman" w:cs="Times New Roman"/>
          <w:sz w:val="28"/>
          <w:szCs w:val="28"/>
        </w:rPr>
        <w:t>звернення</w:t>
      </w:r>
      <w:proofErr w:type="spellEnd"/>
      <w:r w:rsidR="0037014B" w:rsidRPr="0037014B">
        <w:rPr>
          <w:rFonts w:ascii="Times New Roman" w:hAnsi="Times New Roman" w:cs="Times New Roman"/>
          <w:sz w:val="28"/>
          <w:szCs w:val="28"/>
        </w:rPr>
        <w:t>:</w:t>
      </w:r>
    </w:p>
    <w:p w:rsidR="0037014B" w:rsidRDefault="0037014B" w:rsidP="007E0CA5">
      <w:pPr>
        <w:spacing w:after="0" w:line="360" w:lineRule="auto"/>
        <w:ind w:firstLine="709"/>
        <w:rPr>
          <w:rFonts w:ascii="Times New Roman" w:hAnsi="Times New Roman" w:cs="Times New Roman"/>
          <w:i/>
          <w:sz w:val="28"/>
          <w:szCs w:val="28"/>
          <w:lang w:val="en-US"/>
        </w:rPr>
      </w:pPr>
      <w:r w:rsidRPr="0037014B">
        <w:rPr>
          <w:rFonts w:ascii="Times New Roman" w:hAnsi="Times New Roman" w:cs="Times New Roman"/>
          <w:i/>
          <w:sz w:val="28"/>
          <w:szCs w:val="28"/>
          <w:lang w:val="en-US"/>
        </w:rPr>
        <w:t>Mr</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President</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Mr</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Secretary</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General</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fellow</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delegates</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ladies</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and</w:t>
      </w:r>
      <w:r w:rsidRPr="008A48C8">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gentlemen</w:t>
      </w:r>
      <w:r w:rsidR="0009797C">
        <w:rPr>
          <w:rFonts w:ascii="Times New Roman" w:hAnsi="Times New Roman" w:cs="Times New Roman"/>
          <w:i/>
          <w:sz w:val="28"/>
          <w:szCs w:val="28"/>
          <w:lang w:val="en-US"/>
        </w:rPr>
        <w:t>…</w:t>
      </w:r>
      <w:r w:rsidRPr="008A48C8">
        <w:rPr>
          <w:rFonts w:ascii="Times New Roman" w:hAnsi="Times New Roman" w:cs="Times New Roman"/>
          <w:i/>
          <w:sz w:val="28"/>
          <w:szCs w:val="28"/>
          <w:lang w:val="en-US"/>
        </w:rPr>
        <w:t xml:space="preserve"> </w:t>
      </w:r>
    </w:p>
    <w:p w:rsidR="0037014B" w:rsidRPr="008A48C8" w:rsidRDefault="009C3610" w:rsidP="007E0CA5">
      <w:pPr>
        <w:spacing w:after="0" w:line="360" w:lineRule="auto"/>
        <w:ind w:firstLine="709"/>
        <w:rPr>
          <w:rFonts w:ascii="Times New Roman" w:hAnsi="Times New Roman" w:cs="Times New Roman"/>
          <w:sz w:val="28"/>
          <w:szCs w:val="28"/>
        </w:rPr>
      </w:pPr>
      <w:proofErr w:type="spellStart"/>
      <w:r w:rsidRPr="009C3610">
        <w:rPr>
          <w:rFonts w:ascii="Times New Roman" w:hAnsi="Times New Roman" w:cs="Times New Roman"/>
          <w:sz w:val="28"/>
          <w:szCs w:val="28"/>
        </w:rPr>
        <w:t>Цим</w:t>
      </w:r>
      <w:proofErr w:type="spellEnd"/>
      <w:r w:rsidRPr="009C3610">
        <w:rPr>
          <w:rFonts w:ascii="Times New Roman" w:hAnsi="Times New Roman" w:cs="Times New Roman"/>
          <w:sz w:val="28"/>
          <w:szCs w:val="28"/>
        </w:rPr>
        <w:t xml:space="preserve"> </w:t>
      </w:r>
      <w:proofErr w:type="spellStart"/>
      <w:r w:rsidRPr="009C3610">
        <w:rPr>
          <w:rFonts w:ascii="Times New Roman" w:hAnsi="Times New Roman" w:cs="Times New Roman"/>
          <w:sz w:val="28"/>
          <w:szCs w:val="28"/>
        </w:rPr>
        <w:t>зверненням</w:t>
      </w:r>
      <w:proofErr w:type="spellEnd"/>
      <w:r w:rsidRPr="009C3610">
        <w:rPr>
          <w:rFonts w:ascii="Times New Roman" w:hAnsi="Times New Roman" w:cs="Times New Roman"/>
          <w:sz w:val="28"/>
          <w:szCs w:val="28"/>
        </w:rPr>
        <w:t xml:space="preserve">  президент </w:t>
      </w:r>
      <w:proofErr w:type="spellStart"/>
      <w:r w:rsidRPr="009C3610">
        <w:rPr>
          <w:rFonts w:ascii="Times New Roman" w:hAnsi="Times New Roman" w:cs="Times New Roman"/>
          <w:sz w:val="28"/>
          <w:szCs w:val="28"/>
        </w:rPr>
        <w:t>Б.Обама</w:t>
      </w:r>
      <w:proofErr w:type="spellEnd"/>
      <w:r w:rsidRPr="009C3610">
        <w:rPr>
          <w:rFonts w:ascii="Times New Roman" w:hAnsi="Times New Roman" w:cs="Times New Roman"/>
          <w:sz w:val="28"/>
          <w:szCs w:val="28"/>
        </w:rPr>
        <w:t xml:space="preserve"> </w:t>
      </w:r>
      <w:proofErr w:type="spellStart"/>
      <w:r w:rsidRPr="009C3610">
        <w:rPr>
          <w:rFonts w:ascii="Times New Roman" w:hAnsi="Times New Roman" w:cs="Times New Roman"/>
          <w:sz w:val="28"/>
          <w:szCs w:val="28"/>
        </w:rPr>
        <w:t>окреслює</w:t>
      </w:r>
      <w:proofErr w:type="spellEnd"/>
      <w:r w:rsidRPr="009C3610">
        <w:rPr>
          <w:rFonts w:ascii="Times New Roman" w:hAnsi="Times New Roman" w:cs="Times New Roman"/>
          <w:sz w:val="28"/>
          <w:szCs w:val="28"/>
        </w:rPr>
        <w:t xml:space="preserve"> коло  </w:t>
      </w:r>
      <w:proofErr w:type="spellStart"/>
      <w:r w:rsidRPr="009C3610">
        <w:rPr>
          <w:rFonts w:ascii="Times New Roman" w:hAnsi="Times New Roman" w:cs="Times New Roman"/>
          <w:sz w:val="28"/>
          <w:szCs w:val="28"/>
        </w:rPr>
        <w:t>свого</w:t>
      </w:r>
      <w:proofErr w:type="spellEnd"/>
      <w:r w:rsidRPr="009C3610">
        <w:rPr>
          <w:rFonts w:ascii="Times New Roman" w:hAnsi="Times New Roman" w:cs="Times New Roman"/>
          <w:sz w:val="28"/>
          <w:szCs w:val="28"/>
        </w:rPr>
        <w:t xml:space="preserve">  </w:t>
      </w:r>
      <w:proofErr w:type="spellStart"/>
      <w:r w:rsidRPr="009C3610">
        <w:rPr>
          <w:rFonts w:ascii="Times New Roman" w:hAnsi="Times New Roman" w:cs="Times New Roman"/>
          <w:sz w:val="28"/>
          <w:szCs w:val="28"/>
        </w:rPr>
        <w:t>співрозмовника</w:t>
      </w:r>
      <w:proofErr w:type="spellEnd"/>
      <w:r w:rsidRPr="009C3610">
        <w:rPr>
          <w:rFonts w:ascii="Times New Roman" w:hAnsi="Times New Roman" w:cs="Times New Roman"/>
          <w:sz w:val="28"/>
          <w:szCs w:val="28"/>
        </w:rPr>
        <w:t>: през</w:t>
      </w:r>
      <w:r>
        <w:rPr>
          <w:rFonts w:ascii="Times New Roman" w:hAnsi="Times New Roman" w:cs="Times New Roman"/>
          <w:sz w:val="28"/>
          <w:szCs w:val="28"/>
        </w:rPr>
        <w:t xml:space="preserve">идента, секретаря та </w:t>
      </w:r>
      <w:proofErr w:type="spellStart"/>
      <w:r>
        <w:rPr>
          <w:rFonts w:ascii="Times New Roman" w:hAnsi="Times New Roman" w:cs="Times New Roman"/>
          <w:sz w:val="28"/>
          <w:szCs w:val="28"/>
        </w:rPr>
        <w:t>делегатів</w:t>
      </w:r>
      <w:proofErr w:type="spellEnd"/>
      <w:r>
        <w:rPr>
          <w:rFonts w:ascii="Times New Roman" w:hAnsi="Times New Roman" w:cs="Times New Roman"/>
          <w:sz w:val="28"/>
          <w:szCs w:val="28"/>
        </w:rPr>
        <w:t xml:space="preserve"> </w:t>
      </w:r>
      <w:proofErr w:type="spellStart"/>
      <w:r w:rsidRPr="009C3610">
        <w:rPr>
          <w:rFonts w:ascii="Times New Roman" w:hAnsi="Times New Roman" w:cs="Times New Roman"/>
          <w:sz w:val="28"/>
          <w:szCs w:val="28"/>
        </w:rPr>
        <w:t>Г</w:t>
      </w:r>
      <w:r>
        <w:rPr>
          <w:rFonts w:ascii="Times New Roman" w:hAnsi="Times New Roman" w:cs="Times New Roman"/>
          <w:sz w:val="28"/>
          <w:szCs w:val="28"/>
        </w:rPr>
        <w:t>енеральної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Асамбле</w:t>
      </w:r>
      <w:r w:rsidRPr="009C3610">
        <w:rPr>
          <w:rFonts w:ascii="Times New Roman" w:hAnsi="Times New Roman" w:cs="Times New Roman"/>
          <w:sz w:val="28"/>
          <w:szCs w:val="28"/>
        </w:rPr>
        <w:t>ї</w:t>
      </w:r>
      <w:proofErr w:type="spellEnd"/>
      <w:r w:rsidRPr="009C3610">
        <w:rPr>
          <w:rFonts w:ascii="Times New Roman" w:hAnsi="Times New Roman" w:cs="Times New Roman"/>
          <w:sz w:val="28"/>
          <w:szCs w:val="28"/>
        </w:rPr>
        <w:t xml:space="preserve"> ООН, </w:t>
      </w:r>
      <w:proofErr w:type="spellStart"/>
      <w:r>
        <w:rPr>
          <w:rFonts w:ascii="Times New Roman" w:hAnsi="Times New Roman" w:cs="Times New Roman"/>
          <w:sz w:val="28"/>
          <w:szCs w:val="28"/>
        </w:rPr>
        <w:t>присутніх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жін</w:t>
      </w:r>
      <w:r w:rsidRPr="009C3610">
        <w:rPr>
          <w:rFonts w:ascii="Times New Roman" w:hAnsi="Times New Roman" w:cs="Times New Roman"/>
          <w:sz w:val="28"/>
          <w:szCs w:val="28"/>
        </w:rPr>
        <w:t>ок</w:t>
      </w:r>
      <w:proofErr w:type="spellEnd"/>
      <w:r w:rsidRPr="009C3610">
        <w:rPr>
          <w:rFonts w:ascii="Times New Roman" w:hAnsi="Times New Roman" w:cs="Times New Roman"/>
          <w:sz w:val="28"/>
          <w:szCs w:val="28"/>
        </w:rPr>
        <w:t xml:space="preserve"> та </w:t>
      </w:r>
      <w:proofErr w:type="spellStart"/>
      <w:r w:rsidRPr="009C3610">
        <w:rPr>
          <w:rFonts w:ascii="Times New Roman" w:hAnsi="Times New Roman" w:cs="Times New Roman"/>
          <w:sz w:val="28"/>
          <w:szCs w:val="28"/>
        </w:rPr>
        <w:t>чолові</w:t>
      </w:r>
      <w:proofErr w:type="gramStart"/>
      <w:r w:rsidRPr="009C3610">
        <w:rPr>
          <w:rFonts w:ascii="Times New Roman" w:hAnsi="Times New Roman" w:cs="Times New Roman"/>
          <w:sz w:val="28"/>
          <w:szCs w:val="28"/>
        </w:rPr>
        <w:t>к</w:t>
      </w:r>
      <w:proofErr w:type="gramEnd"/>
      <w:r w:rsidRPr="009C3610">
        <w:rPr>
          <w:rFonts w:ascii="Times New Roman" w:hAnsi="Times New Roman" w:cs="Times New Roman"/>
          <w:sz w:val="28"/>
          <w:szCs w:val="28"/>
        </w:rPr>
        <w:t>ів</w:t>
      </w:r>
      <w:proofErr w:type="spellEnd"/>
      <w:r w:rsidRPr="009C3610">
        <w:rPr>
          <w:rFonts w:ascii="Times New Roman" w:hAnsi="Times New Roman" w:cs="Times New Roman"/>
          <w:sz w:val="28"/>
          <w:szCs w:val="28"/>
        </w:rPr>
        <w:t xml:space="preserve">, </w:t>
      </w:r>
      <w:proofErr w:type="spellStart"/>
      <w:r w:rsidRPr="009C3610">
        <w:rPr>
          <w:rFonts w:ascii="Times New Roman" w:hAnsi="Times New Roman" w:cs="Times New Roman"/>
          <w:sz w:val="28"/>
          <w:szCs w:val="28"/>
        </w:rPr>
        <w:t>орієнтуючи</w:t>
      </w:r>
      <w:proofErr w:type="spellEnd"/>
      <w:r w:rsidRPr="009C3610">
        <w:rPr>
          <w:rFonts w:ascii="Times New Roman" w:hAnsi="Times New Roman" w:cs="Times New Roman"/>
          <w:sz w:val="28"/>
          <w:szCs w:val="28"/>
        </w:rPr>
        <w:t xml:space="preserve"> </w:t>
      </w:r>
      <w:proofErr w:type="spellStart"/>
      <w:r w:rsidRPr="009C3610">
        <w:rPr>
          <w:rFonts w:ascii="Times New Roman" w:hAnsi="Times New Roman" w:cs="Times New Roman"/>
          <w:sz w:val="28"/>
          <w:szCs w:val="28"/>
        </w:rPr>
        <w:t>їх</w:t>
      </w:r>
      <w:proofErr w:type="spellEnd"/>
      <w:r w:rsidRPr="009C3610">
        <w:rPr>
          <w:rFonts w:ascii="Times New Roman" w:hAnsi="Times New Roman" w:cs="Times New Roman"/>
          <w:sz w:val="28"/>
          <w:szCs w:val="28"/>
        </w:rPr>
        <w:t xml:space="preserve"> на </w:t>
      </w:r>
      <w:proofErr w:type="spellStart"/>
      <w:r w:rsidRPr="009C3610">
        <w:rPr>
          <w:rFonts w:ascii="Times New Roman" w:hAnsi="Times New Roman" w:cs="Times New Roman"/>
          <w:sz w:val="28"/>
          <w:szCs w:val="28"/>
        </w:rPr>
        <w:t>співпрацю</w:t>
      </w:r>
      <w:proofErr w:type="spellEnd"/>
      <w:r w:rsidRPr="009C3610">
        <w:rPr>
          <w:rFonts w:ascii="Times New Roman" w:hAnsi="Times New Roman" w:cs="Times New Roman"/>
          <w:sz w:val="28"/>
          <w:szCs w:val="28"/>
        </w:rPr>
        <w:t>.</w:t>
      </w:r>
    </w:p>
    <w:p w:rsidR="0060680C" w:rsidRPr="0060680C" w:rsidRDefault="0060680C" w:rsidP="007E0CA5">
      <w:pPr>
        <w:spacing w:after="0" w:line="360" w:lineRule="auto"/>
        <w:ind w:firstLine="709"/>
        <w:rPr>
          <w:rFonts w:ascii="Times New Roman" w:hAnsi="Times New Roman" w:cs="Times New Roman"/>
          <w:sz w:val="28"/>
          <w:szCs w:val="28"/>
        </w:rPr>
      </w:pPr>
      <w:proofErr w:type="spellStart"/>
      <w:r w:rsidRPr="0060680C">
        <w:rPr>
          <w:rFonts w:ascii="Times New Roman" w:hAnsi="Times New Roman" w:cs="Times New Roman"/>
          <w:sz w:val="28"/>
          <w:szCs w:val="28"/>
        </w:rPr>
        <w:t>Проте</w:t>
      </w:r>
      <w:proofErr w:type="spellEnd"/>
      <w:r w:rsidRPr="0060680C">
        <w:rPr>
          <w:rFonts w:ascii="Times New Roman" w:hAnsi="Times New Roman" w:cs="Times New Roman"/>
          <w:sz w:val="28"/>
          <w:szCs w:val="28"/>
        </w:rPr>
        <w:t xml:space="preserve">, зразу за </w:t>
      </w:r>
      <w:proofErr w:type="spellStart"/>
      <w:r w:rsidRPr="0060680C">
        <w:rPr>
          <w:rFonts w:ascii="Times New Roman" w:hAnsi="Times New Roman" w:cs="Times New Roman"/>
          <w:sz w:val="28"/>
          <w:szCs w:val="28"/>
        </w:rPr>
        <w:t>цим</w:t>
      </w:r>
      <w:proofErr w:type="spellEnd"/>
      <w:r w:rsidRPr="0060680C">
        <w:rPr>
          <w:rFonts w:ascii="Times New Roman" w:hAnsi="Times New Roman" w:cs="Times New Roman"/>
          <w:sz w:val="28"/>
          <w:szCs w:val="28"/>
        </w:rPr>
        <w:t xml:space="preserve"> </w:t>
      </w:r>
      <w:proofErr w:type="spellStart"/>
      <w:r w:rsidRPr="0060680C">
        <w:rPr>
          <w:rFonts w:ascii="Times New Roman" w:hAnsi="Times New Roman" w:cs="Times New Roman"/>
          <w:sz w:val="28"/>
          <w:szCs w:val="28"/>
        </w:rPr>
        <w:t>зверненням</w:t>
      </w:r>
      <w:proofErr w:type="spellEnd"/>
      <w:r w:rsidRPr="0060680C">
        <w:rPr>
          <w:rFonts w:ascii="Times New Roman" w:hAnsi="Times New Roman" w:cs="Times New Roman"/>
          <w:sz w:val="28"/>
          <w:szCs w:val="28"/>
        </w:rPr>
        <w:t xml:space="preserve"> Б. </w:t>
      </w:r>
      <w:proofErr w:type="spellStart"/>
      <w:r w:rsidRPr="0060680C">
        <w:rPr>
          <w:rFonts w:ascii="Times New Roman" w:hAnsi="Times New Roman" w:cs="Times New Roman"/>
          <w:sz w:val="28"/>
          <w:szCs w:val="28"/>
        </w:rPr>
        <w:t>Обами</w:t>
      </w:r>
      <w:proofErr w:type="spellEnd"/>
      <w:r w:rsidRPr="0060680C">
        <w:rPr>
          <w:rFonts w:ascii="Times New Roman" w:hAnsi="Times New Roman" w:cs="Times New Roman"/>
          <w:sz w:val="28"/>
          <w:szCs w:val="28"/>
        </w:rPr>
        <w:t xml:space="preserve"> </w:t>
      </w:r>
      <w:proofErr w:type="spellStart"/>
      <w:r w:rsidRPr="0060680C">
        <w:rPr>
          <w:rFonts w:ascii="Times New Roman" w:hAnsi="Times New Roman" w:cs="Times New Roman"/>
          <w:sz w:val="28"/>
          <w:szCs w:val="28"/>
        </w:rPr>
        <w:t>слідує</w:t>
      </w:r>
      <w:proofErr w:type="spellEnd"/>
      <w:r w:rsidRPr="0060680C">
        <w:rPr>
          <w:rFonts w:ascii="Times New Roman" w:hAnsi="Times New Roman" w:cs="Times New Roman"/>
          <w:sz w:val="28"/>
          <w:szCs w:val="28"/>
        </w:rPr>
        <w:t xml:space="preserve"> </w:t>
      </w:r>
      <w:proofErr w:type="spellStart"/>
      <w:r w:rsidRPr="0060680C">
        <w:rPr>
          <w:rFonts w:ascii="Times New Roman" w:hAnsi="Times New Roman" w:cs="Times New Roman"/>
          <w:sz w:val="28"/>
          <w:szCs w:val="28"/>
        </w:rPr>
        <w:t>інше</w:t>
      </w:r>
      <w:proofErr w:type="spellEnd"/>
      <w:r w:rsidRPr="0060680C">
        <w:rPr>
          <w:rFonts w:ascii="Times New Roman" w:hAnsi="Times New Roman" w:cs="Times New Roman"/>
          <w:sz w:val="28"/>
          <w:szCs w:val="28"/>
        </w:rPr>
        <w:t xml:space="preserve"> </w:t>
      </w:r>
      <w:proofErr w:type="spellStart"/>
      <w:r w:rsidRPr="0060680C">
        <w:rPr>
          <w:rFonts w:ascii="Times New Roman" w:hAnsi="Times New Roman" w:cs="Times New Roman"/>
          <w:sz w:val="28"/>
          <w:szCs w:val="28"/>
        </w:rPr>
        <w:t>речення</w:t>
      </w:r>
      <w:proofErr w:type="spellEnd"/>
      <w:r w:rsidRPr="0060680C">
        <w:rPr>
          <w:rFonts w:ascii="Times New Roman" w:hAnsi="Times New Roman" w:cs="Times New Roman"/>
          <w:sz w:val="28"/>
          <w:szCs w:val="28"/>
        </w:rPr>
        <w:t>:</w:t>
      </w:r>
    </w:p>
    <w:p w:rsidR="0060680C" w:rsidRDefault="0037014B" w:rsidP="007E0CA5">
      <w:pPr>
        <w:spacing w:after="0" w:line="360" w:lineRule="auto"/>
        <w:ind w:firstLine="709"/>
        <w:rPr>
          <w:rFonts w:ascii="Times New Roman" w:hAnsi="Times New Roman" w:cs="Times New Roman"/>
          <w:i/>
          <w:sz w:val="28"/>
          <w:szCs w:val="28"/>
          <w:lang w:val="en-US"/>
        </w:rPr>
      </w:pPr>
      <w:r w:rsidRPr="00A303D2">
        <w:rPr>
          <w:rFonts w:ascii="Times New Roman" w:hAnsi="Times New Roman" w:cs="Times New Roman"/>
          <w:i/>
          <w:sz w:val="28"/>
          <w:szCs w:val="28"/>
          <w:u w:val="single"/>
        </w:rPr>
        <w:t xml:space="preserve"> </w:t>
      </w:r>
      <w:r w:rsidRPr="00A303D2">
        <w:rPr>
          <w:rFonts w:ascii="Times New Roman" w:hAnsi="Times New Roman" w:cs="Times New Roman"/>
          <w:i/>
          <w:sz w:val="28"/>
          <w:szCs w:val="28"/>
          <w:u w:val="single"/>
          <w:lang w:val="en-US"/>
        </w:rPr>
        <w:t>We</w:t>
      </w:r>
      <w:r w:rsidRPr="0037014B">
        <w:rPr>
          <w:rFonts w:ascii="Times New Roman" w:hAnsi="Times New Roman" w:cs="Times New Roman"/>
          <w:i/>
          <w:sz w:val="28"/>
          <w:szCs w:val="28"/>
          <w:lang w:val="en-US"/>
        </w:rPr>
        <w:t xml:space="preserve"> come together at a crossroads between war and peace; between disorder and integration; between fear and hope.</w:t>
      </w:r>
    </w:p>
    <w:p w:rsidR="00661F9E" w:rsidRPr="00A303D2" w:rsidRDefault="0009797C" w:rsidP="007E0CA5">
      <w:pPr>
        <w:spacing w:after="120" w:line="360" w:lineRule="auto"/>
        <w:rPr>
          <w:rFonts w:ascii="Times New Roman" w:hAnsi="Times New Roman" w:cs="Times New Roman"/>
          <w:sz w:val="28"/>
          <w:szCs w:val="28"/>
        </w:rPr>
      </w:pPr>
      <w:r w:rsidRPr="006A64CB">
        <w:rPr>
          <w:rFonts w:ascii="Times New Roman" w:hAnsi="Times New Roman" w:cs="Times New Roman"/>
          <w:sz w:val="28"/>
          <w:szCs w:val="28"/>
          <w:lang w:val="en-US"/>
        </w:rPr>
        <w:t xml:space="preserve">          </w:t>
      </w:r>
      <w:proofErr w:type="spellStart"/>
      <w:r w:rsidR="0060680C" w:rsidRPr="00A914E2">
        <w:rPr>
          <w:rFonts w:ascii="Times New Roman" w:hAnsi="Times New Roman" w:cs="Times New Roman"/>
          <w:sz w:val="28"/>
          <w:szCs w:val="28"/>
        </w:rPr>
        <w:t>Це</w:t>
      </w:r>
      <w:proofErr w:type="spellEnd"/>
      <w:r w:rsidR="0060680C" w:rsidRPr="00A914E2">
        <w:rPr>
          <w:rFonts w:ascii="Times New Roman" w:hAnsi="Times New Roman" w:cs="Times New Roman"/>
          <w:sz w:val="28"/>
          <w:szCs w:val="28"/>
        </w:rPr>
        <w:t xml:space="preserve"> </w:t>
      </w:r>
      <w:proofErr w:type="spellStart"/>
      <w:r w:rsidR="0060680C" w:rsidRPr="00A914E2">
        <w:rPr>
          <w:rFonts w:ascii="Times New Roman" w:hAnsi="Times New Roman" w:cs="Times New Roman"/>
          <w:sz w:val="28"/>
          <w:szCs w:val="28"/>
        </w:rPr>
        <w:t>речення</w:t>
      </w:r>
      <w:proofErr w:type="spellEnd"/>
      <w:r w:rsidR="0060680C" w:rsidRPr="00A914E2">
        <w:rPr>
          <w:rFonts w:ascii="Times New Roman" w:hAnsi="Times New Roman" w:cs="Times New Roman"/>
          <w:sz w:val="28"/>
          <w:szCs w:val="28"/>
        </w:rPr>
        <w:t xml:space="preserve"> </w:t>
      </w:r>
      <w:proofErr w:type="spellStart"/>
      <w:r w:rsidR="0060680C" w:rsidRPr="00A914E2">
        <w:rPr>
          <w:rFonts w:ascii="Times New Roman" w:hAnsi="Times New Roman" w:cs="Times New Roman"/>
          <w:sz w:val="28"/>
          <w:szCs w:val="28"/>
        </w:rPr>
        <w:t>вказує</w:t>
      </w:r>
      <w:proofErr w:type="spellEnd"/>
      <w:r w:rsidR="0060680C" w:rsidRPr="00A914E2">
        <w:rPr>
          <w:rFonts w:ascii="Times New Roman" w:hAnsi="Times New Roman" w:cs="Times New Roman"/>
          <w:sz w:val="28"/>
          <w:szCs w:val="28"/>
        </w:rPr>
        <w:t xml:space="preserve"> на </w:t>
      </w:r>
      <w:proofErr w:type="spellStart"/>
      <w:r w:rsidR="0060680C" w:rsidRPr="00A914E2">
        <w:rPr>
          <w:rFonts w:ascii="Times New Roman" w:hAnsi="Times New Roman" w:cs="Times New Roman"/>
          <w:sz w:val="28"/>
          <w:szCs w:val="28"/>
        </w:rPr>
        <w:t>існування</w:t>
      </w:r>
      <w:proofErr w:type="spellEnd"/>
      <w:r w:rsidR="0060680C" w:rsidRPr="00A914E2">
        <w:rPr>
          <w:rFonts w:ascii="Times New Roman" w:hAnsi="Times New Roman" w:cs="Times New Roman"/>
          <w:sz w:val="28"/>
          <w:szCs w:val="28"/>
        </w:rPr>
        <w:t xml:space="preserve"> </w:t>
      </w:r>
      <w:proofErr w:type="spellStart"/>
      <w:r w:rsidR="0060680C" w:rsidRPr="00A914E2">
        <w:rPr>
          <w:rFonts w:ascii="Times New Roman" w:hAnsi="Times New Roman" w:cs="Times New Roman"/>
          <w:sz w:val="28"/>
          <w:szCs w:val="28"/>
        </w:rPr>
        <w:t>дейктичного</w:t>
      </w:r>
      <w:proofErr w:type="spellEnd"/>
      <w:r w:rsidR="0060680C" w:rsidRPr="00A914E2">
        <w:rPr>
          <w:rFonts w:ascii="Times New Roman" w:hAnsi="Times New Roman" w:cs="Times New Roman"/>
          <w:sz w:val="28"/>
          <w:szCs w:val="28"/>
        </w:rPr>
        <w:t xml:space="preserve"> поля </w:t>
      </w:r>
      <w:proofErr w:type="spellStart"/>
      <w:r w:rsidR="0060680C" w:rsidRPr="00A914E2">
        <w:rPr>
          <w:rFonts w:ascii="Times New Roman" w:hAnsi="Times New Roman" w:cs="Times New Roman"/>
          <w:sz w:val="28"/>
          <w:szCs w:val="28"/>
        </w:rPr>
        <w:t>промовця</w:t>
      </w:r>
      <w:proofErr w:type="spellEnd"/>
      <w:proofErr w:type="gramStart"/>
      <w:r w:rsidR="0060680C" w:rsidRPr="00A914E2">
        <w:rPr>
          <w:rFonts w:ascii="Times New Roman" w:hAnsi="Times New Roman" w:cs="Times New Roman"/>
          <w:sz w:val="28"/>
          <w:szCs w:val="28"/>
        </w:rPr>
        <w:t xml:space="preserve"> </w:t>
      </w:r>
      <w:r w:rsidR="00A914E2" w:rsidRPr="00A914E2">
        <w:rPr>
          <w:rFonts w:ascii="Times New Roman" w:hAnsi="Times New Roman" w:cs="Times New Roman"/>
          <w:sz w:val="28"/>
          <w:szCs w:val="28"/>
        </w:rPr>
        <w:t>,</w:t>
      </w:r>
      <w:proofErr w:type="gramEnd"/>
      <w:r w:rsidR="00A914E2" w:rsidRPr="00A914E2">
        <w:rPr>
          <w:rFonts w:ascii="Times New Roman" w:hAnsi="Times New Roman" w:cs="Times New Roman"/>
          <w:sz w:val="28"/>
          <w:szCs w:val="28"/>
        </w:rPr>
        <w:t xml:space="preserve"> яке </w:t>
      </w:r>
      <w:proofErr w:type="spellStart"/>
      <w:r w:rsidR="00A914E2" w:rsidRPr="00A914E2">
        <w:rPr>
          <w:rFonts w:ascii="Times New Roman" w:hAnsi="Times New Roman" w:cs="Times New Roman"/>
          <w:sz w:val="28"/>
          <w:szCs w:val="28"/>
        </w:rPr>
        <w:t>створене</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використанням</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займенника</w:t>
      </w:r>
      <w:proofErr w:type="spellEnd"/>
      <w:r w:rsidR="00A914E2" w:rsidRPr="00A914E2">
        <w:rPr>
          <w:rFonts w:ascii="Times New Roman" w:hAnsi="Times New Roman" w:cs="Times New Roman"/>
          <w:sz w:val="28"/>
          <w:szCs w:val="28"/>
        </w:rPr>
        <w:t xml:space="preserve"> </w:t>
      </w:r>
      <w:r w:rsidR="00A914E2" w:rsidRPr="0009797C">
        <w:rPr>
          <w:rFonts w:ascii="Times New Roman" w:hAnsi="Times New Roman" w:cs="Times New Roman"/>
          <w:i/>
          <w:sz w:val="28"/>
          <w:szCs w:val="28"/>
          <w:lang w:val="en-US"/>
        </w:rPr>
        <w:t>we</w:t>
      </w:r>
      <w:r w:rsidR="00A914E2" w:rsidRPr="0009797C">
        <w:rPr>
          <w:rFonts w:ascii="Times New Roman" w:hAnsi="Times New Roman" w:cs="Times New Roman"/>
          <w:i/>
          <w:sz w:val="28"/>
          <w:szCs w:val="28"/>
        </w:rPr>
        <w:t>,</w:t>
      </w:r>
      <w:r w:rsidR="00A914E2" w:rsidRPr="00A914E2">
        <w:rPr>
          <w:rFonts w:ascii="Times New Roman" w:hAnsi="Times New Roman" w:cs="Times New Roman"/>
          <w:sz w:val="28"/>
          <w:szCs w:val="28"/>
        </w:rPr>
        <w:t xml:space="preserve"> яке </w:t>
      </w:r>
      <w:proofErr w:type="spellStart"/>
      <w:r w:rsidR="00A914E2" w:rsidRPr="00A914E2">
        <w:rPr>
          <w:rFonts w:ascii="Times New Roman" w:hAnsi="Times New Roman" w:cs="Times New Roman"/>
          <w:sz w:val="28"/>
          <w:szCs w:val="28"/>
        </w:rPr>
        <w:t>призначене</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надавати</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інформації</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певного</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ступеня</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відповідальності</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Проте</w:t>
      </w:r>
      <w:proofErr w:type="spellEnd"/>
      <w:r w:rsidR="00A914E2" w:rsidRPr="0009797C">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використання</w:t>
      </w:r>
      <w:proofErr w:type="spellEnd"/>
      <w:r w:rsidR="00A914E2" w:rsidRPr="0009797C">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прислі</w:t>
      </w:r>
      <w:r w:rsidR="00D453B8" w:rsidRPr="0009797C">
        <w:rPr>
          <w:rFonts w:ascii="Times New Roman" w:hAnsi="Times New Roman" w:cs="Times New Roman"/>
          <w:sz w:val="28"/>
          <w:szCs w:val="28"/>
        </w:rPr>
        <w:t>вни</w:t>
      </w:r>
      <w:r w:rsidR="00A914E2" w:rsidRPr="00A914E2">
        <w:rPr>
          <w:rFonts w:ascii="Times New Roman" w:hAnsi="Times New Roman" w:cs="Times New Roman"/>
          <w:sz w:val="28"/>
          <w:szCs w:val="28"/>
        </w:rPr>
        <w:t>ка</w:t>
      </w:r>
      <w:proofErr w:type="spellEnd"/>
      <w:r w:rsidR="00A914E2" w:rsidRPr="00A914E2">
        <w:rPr>
          <w:rFonts w:ascii="Times New Roman" w:hAnsi="Times New Roman" w:cs="Times New Roman"/>
          <w:sz w:val="28"/>
          <w:szCs w:val="28"/>
        </w:rPr>
        <w:t xml:space="preserve"> </w:t>
      </w:r>
      <w:r w:rsidR="00A914E2" w:rsidRPr="0037014B">
        <w:rPr>
          <w:rFonts w:ascii="Times New Roman" w:hAnsi="Times New Roman" w:cs="Times New Roman"/>
          <w:i/>
          <w:sz w:val="28"/>
          <w:szCs w:val="28"/>
          <w:lang w:val="en-US"/>
        </w:rPr>
        <w:t>together</w:t>
      </w:r>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відсилає</w:t>
      </w:r>
      <w:proofErr w:type="spellEnd"/>
      <w:r w:rsidR="00A914E2" w:rsidRPr="00A914E2">
        <w:rPr>
          <w:rFonts w:ascii="Times New Roman" w:hAnsi="Times New Roman" w:cs="Times New Roman"/>
          <w:sz w:val="28"/>
          <w:szCs w:val="28"/>
        </w:rPr>
        <w:t xml:space="preserve"> нас до </w:t>
      </w:r>
      <w:proofErr w:type="spellStart"/>
      <w:r w:rsidR="00A914E2" w:rsidRPr="00A914E2">
        <w:rPr>
          <w:rFonts w:ascii="Times New Roman" w:hAnsi="Times New Roman" w:cs="Times New Roman"/>
          <w:sz w:val="28"/>
          <w:szCs w:val="28"/>
        </w:rPr>
        <w:t>попередньої</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фрази</w:t>
      </w:r>
      <w:proofErr w:type="spellEnd"/>
      <w:r w:rsidR="00A914E2" w:rsidRPr="00A914E2">
        <w:rPr>
          <w:rFonts w:ascii="Times New Roman" w:hAnsi="Times New Roman" w:cs="Times New Roman"/>
          <w:sz w:val="28"/>
          <w:szCs w:val="28"/>
        </w:rPr>
        <w:t xml:space="preserve">. В </w:t>
      </w:r>
      <w:proofErr w:type="spellStart"/>
      <w:r w:rsidR="00A914E2" w:rsidRPr="00A914E2">
        <w:rPr>
          <w:rFonts w:ascii="Times New Roman" w:hAnsi="Times New Roman" w:cs="Times New Roman"/>
          <w:sz w:val="28"/>
          <w:szCs w:val="28"/>
        </w:rPr>
        <w:t>цьому</w:t>
      </w:r>
      <w:proofErr w:type="spellEnd"/>
      <w:r w:rsidR="00A914E2" w:rsidRPr="00A914E2">
        <w:rPr>
          <w:rFonts w:ascii="Times New Roman" w:hAnsi="Times New Roman" w:cs="Times New Roman"/>
          <w:sz w:val="28"/>
          <w:szCs w:val="28"/>
        </w:rPr>
        <w:t xml:space="preserve"> і </w:t>
      </w:r>
      <w:proofErr w:type="spellStart"/>
      <w:r w:rsidR="00A914E2" w:rsidRPr="00A914E2">
        <w:rPr>
          <w:rFonts w:ascii="Times New Roman" w:hAnsi="Times New Roman" w:cs="Times New Roman"/>
          <w:sz w:val="28"/>
          <w:szCs w:val="28"/>
        </w:rPr>
        <w:t>криється</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маніпулятивна</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технологія</w:t>
      </w:r>
      <w:proofErr w:type="spellEnd"/>
      <w:r w:rsidR="00A914E2" w:rsidRPr="00A914E2">
        <w:rPr>
          <w:rFonts w:ascii="Times New Roman" w:hAnsi="Times New Roman" w:cs="Times New Roman"/>
          <w:sz w:val="28"/>
          <w:szCs w:val="28"/>
        </w:rPr>
        <w:t xml:space="preserve"> </w:t>
      </w:r>
      <w:proofErr w:type="spellStart"/>
      <w:proofErr w:type="gramStart"/>
      <w:r w:rsidR="00A914E2" w:rsidRPr="00A914E2">
        <w:rPr>
          <w:rFonts w:ascii="Times New Roman" w:hAnsi="Times New Roman" w:cs="Times New Roman"/>
          <w:sz w:val="28"/>
          <w:szCs w:val="28"/>
        </w:rPr>
        <w:t>п</w:t>
      </w:r>
      <w:proofErr w:type="gramEnd"/>
      <w:r w:rsidR="00A914E2" w:rsidRPr="00A914E2">
        <w:rPr>
          <w:rFonts w:ascii="Times New Roman" w:hAnsi="Times New Roman" w:cs="Times New Roman"/>
          <w:sz w:val="28"/>
          <w:szCs w:val="28"/>
        </w:rPr>
        <w:t>ідключення</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дейктичних</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полів</w:t>
      </w:r>
      <w:proofErr w:type="spellEnd"/>
      <w:r w:rsidR="00A914E2" w:rsidRPr="00A914E2">
        <w:rPr>
          <w:rFonts w:ascii="Times New Roman" w:hAnsi="Times New Roman" w:cs="Times New Roman"/>
          <w:sz w:val="28"/>
          <w:szCs w:val="28"/>
        </w:rPr>
        <w:t xml:space="preserve">, коли </w:t>
      </w:r>
      <w:proofErr w:type="spellStart"/>
      <w:r w:rsidR="00A914E2" w:rsidRPr="00A914E2">
        <w:rPr>
          <w:rFonts w:ascii="Times New Roman" w:hAnsi="Times New Roman" w:cs="Times New Roman"/>
          <w:sz w:val="28"/>
          <w:szCs w:val="28"/>
        </w:rPr>
        <w:t>одне</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дейктичне</w:t>
      </w:r>
      <w:proofErr w:type="spellEnd"/>
      <w:r w:rsidR="00A914E2" w:rsidRPr="00A914E2">
        <w:rPr>
          <w:rFonts w:ascii="Times New Roman" w:hAnsi="Times New Roman" w:cs="Times New Roman"/>
          <w:sz w:val="28"/>
          <w:szCs w:val="28"/>
        </w:rPr>
        <w:t xml:space="preserve"> поле </w:t>
      </w:r>
      <w:proofErr w:type="spellStart"/>
      <w:r w:rsidR="00A914E2" w:rsidRPr="00A914E2">
        <w:rPr>
          <w:rFonts w:ascii="Times New Roman" w:hAnsi="Times New Roman" w:cs="Times New Roman"/>
          <w:sz w:val="28"/>
          <w:szCs w:val="28"/>
        </w:rPr>
        <w:t>підключається</w:t>
      </w:r>
      <w:proofErr w:type="spellEnd"/>
      <w:r w:rsidR="00A914E2" w:rsidRPr="00A914E2">
        <w:rPr>
          <w:rFonts w:ascii="Times New Roman" w:hAnsi="Times New Roman" w:cs="Times New Roman"/>
          <w:sz w:val="28"/>
          <w:szCs w:val="28"/>
        </w:rPr>
        <w:t xml:space="preserve"> до </w:t>
      </w:r>
      <w:proofErr w:type="spellStart"/>
      <w:r w:rsidR="00A914E2" w:rsidRPr="00A914E2">
        <w:rPr>
          <w:rFonts w:ascii="Times New Roman" w:hAnsi="Times New Roman" w:cs="Times New Roman"/>
          <w:sz w:val="28"/>
          <w:szCs w:val="28"/>
        </w:rPr>
        <w:t>сфери</w:t>
      </w:r>
      <w:proofErr w:type="spellEnd"/>
      <w:r w:rsidR="00A914E2" w:rsidRPr="00A914E2">
        <w:rPr>
          <w:rFonts w:ascii="Times New Roman" w:hAnsi="Times New Roman" w:cs="Times New Roman"/>
          <w:sz w:val="28"/>
          <w:szCs w:val="28"/>
        </w:rPr>
        <w:t xml:space="preserve"> </w:t>
      </w:r>
      <w:proofErr w:type="spellStart"/>
      <w:r w:rsidR="00A914E2" w:rsidRPr="00A914E2">
        <w:rPr>
          <w:rFonts w:ascii="Times New Roman" w:hAnsi="Times New Roman" w:cs="Times New Roman"/>
          <w:sz w:val="28"/>
          <w:szCs w:val="28"/>
        </w:rPr>
        <w:t>дія</w:t>
      </w:r>
      <w:r w:rsidR="00A914E2">
        <w:rPr>
          <w:rFonts w:ascii="Times New Roman" w:hAnsi="Times New Roman" w:cs="Times New Roman"/>
          <w:sz w:val="28"/>
          <w:szCs w:val="28"/>
        </w:rPr>
        <w:t>льності</w:t>
      </w:r>
      <w:proofErr w:type="spellEnd"/>
      <w:r w:rsidR="00A914E2">
        <w:rPr>
          <w:rFonts w:ascii="Times New Roman" w:hAnsi="Times New Roman" w:cs="Times New Roman"/>
          <w:sz w:val="28"/>
          <w:szCs w:val="28"/>
        </w:rPr>
        <w:t xml:space="preserve"> </w:t>
      </w:r>
      <w:proofErr w:type="spellStart"/>
      <w:r w:rsidR="00A914E2">
        <w:rPr>
          <w:rFonts w:ascii="Times New Roman" w:hAnsi="Times New Roman" w:cs="Times New Roman"/>
          <w:sz w:val="28"/>
          <w:szCs w:val="28"/>
        </w:rPr>
        <w:t>іншого</w:t>
      </w:r>
      <w:proofErr w:type="spellEnd"/>
      <w:r w:rsidR="00A914E2">
        <w:rPr>
          <w:rFonts w:ascii="Times New Roman" w:hAnsi="Times New Roman" w:cs="Times New Roman"/>
          <w:sz w:val="28"/>
          <w:szCs w:val="28"/>
        </w:rPr>
        <w:t xml:space="preserve"> </w:t>
      </w:r>
      <w:proofErr w:type="spellStart"/>
      <w:r w:rsidR="00A914E2">
        <w:rPr>
          <w:rFonts w:ascii="Times New Roman" w:hAnsi="Times New Roman" w:cs="Times New Roman"/>
          <w:sz w:val="28"/>
          <w:szCs w:val="28"/>
        </w:rPr>
        <w:t>дейктичного</w:t>
      </w:r>
      <w:proofErr w:type="spellEnd"/>
      <w:r w:rsidR="00A914E2">
        <w:rPr>
          <w:rFonts w:ascii="Times New Roman" w:hAnsi="Times New Roman" w:cs="Times New Roman"/>
          <w:sz w:val="28"/>
          <w:szCs w:val="28"/>
        </w:rPr>
        <w:t xml:space="preserve"> поля</w:t>
      </w:r>
      <w:r w:rsidR="00A914E2" w:rsidRPr="00A914E2">
        <w:rPr>
          <w:rFonts w:ascii="Times New Roman" w:hAnsi="Times New Roman" w:cs="Times New Roman"/>
          <w:sz w:val="28"/>
          <w:szCs w:val="28"/>
        </w:rPr>
        <w:t xml:space="preserve"> [ </w:t>
      </w:r>
      <w:r w:rsidR="00A303D2" w:rsidRPr="00A303D2">
        <w:rPr>
          <w:rFonts w:ascii="Times New Roman" w:hAnsi="Times New Roman" w:cs="Times New Roman"/>
          <w:sz w:val="28"/>
          <w:szCs w:val="28"/>
        </w:rPr>
        <w:t>3</w:t>
      </w:r>
      <w:r w:rsidR="00661F9E" w:rsidRPr="00661F9E">
        <w:rPr>
          <w:rFonts w:ascii="Times New Roman" w:hAnsi="Times New Roman" w:cs="Times New Roman"/>
          <w:sz w:val="28"/>
          <w:szCs w:val="28"/>
        </w:rPr>
        <w:t>, с.</w:t>
      </w:r>
      <w:r w:rsidR="00521D8B" w:rsidRPr="00521D8B">
        <w:rPr>
          <w:rFonts w:ascii="Times New Roman" w:hAnsi="Times New Roman" w:cs="Times New Roman"/>
          <w:sz w:val="28"/>
          <w:szCs w:val="28"/>
        </w:rPr>
        <w:t xml:space="preserve"> 111-120</w:t>
      </w:r>
      <w:r w:rsidR="00A914E2" w:rsidRPr="008A48C8">
        <w:rPr>
          <w:rFonts w:ascii="Times New Roman" w:hAnsi="Times New Roman" w:cs="Times New Roman"/>
          <w:sz w:val="28"/>
          <w:szCs w:val="28"/>
        </w:rPr>
        <w:t>]</w:t>
      </w:r>
      <w:r w:rsidR="00A303D2" w:rsidRPr="00A303D2">
        <w:rPr>
          <w:rFonts w:ascii="Times New Roman" w:hAnsi="Times New Roman" w:cs="Times New Roman"/>
          <w:sz w:val="28"/>
          <w:szCs w:val="28"/>
        </w:rPr>
        <w:t>.</w:t>
      </w:r>
    </w:p>
    <w:p w:rsidR="005E62F1" w:rsidRPr="00D453B8" w:rsidRDefault="00661F9E" w:rsidP="007E0CA5">
      <w:pPr>
        <w:spacing w:after="0" w:line="360" w:lineRule="auto"/>
        <w:ind w:firstLine="709"/>
        <w:rPr>
          <w:rFonts w:ascii="Times New Roman" w:hAnsi="Times New Roman" w:cs="Times New Roman"/>
          <w:sz w:val="28"/>
          <w:szCs w:val="28"/>
        </w:rPr>
      </w:pPr>
      <w:proofErr w:type="spellStart"/>
      <w:r w:rsidRPr="00661F9E">
        <w:rPr>
          <w:rFonts w:ascii="Times New Roman" w:hAnsi="Times New Roman" w:cs="Times New Roman"/>
          <w:sz w:val="28"/>
          <w:szCs w:val="28"/>
        </w:rPr>
        <w:t>Іншими</w:t>
      </w:r>
      <w:proofErr w:type="spellEnd"/>
      <w:r w:rsidRPr="008A48C8">
        <w:rPr>
          <w:rFonts w:ascii="Times New Roman" w:hAnsi="Times New Roman" w:cs="Times New Roman"/>
          <w:sz w:val="28"/>
          <w:szCs w:val="28"/>
        </w:rPr>
        <w:t xml:space="preserve"> </w:t>
      </w:r>
      <w:r w:rsidRPr="00661F9E">
        <w:rPr>
          <w:rFonts w:ascii="Times New Roman" w:hAnsi="Times New Roman" w:cs="Times New Roman"/>
          <w:sz w:val="28"/>
          <w:szCs w:val="28"/>
        </w:rPr>
        <w:t>словами</w:t>
      </w:r>
      <w:proofErr w:type="gramStart"/>
      <w:r w:rsidRPr="008A48C8">
        <w:rPr>
          <w:rFonts w:ascii="Times New Roman" w:hAnsi="Times New Roman" w:cs="Times New Roman"/>
          <w:sz w:val="28"/>
          <w:szCs w:val="28"/>
        </w:rPr>
        <w:t xml:space="preserve"> ,</w:t>
      </w:r>
      <w:proofErr w:type="gramEnd"/>
      <w:r w:rsidRPr="008A48C8">
        <w:rPr>
          <w:rFonts w:ascii="Times New Roman" w:hAnsi="Times New Roman" w:cs="Times New Roman"/>
          <w:sz w:val="28"/>
          <w:szCs w:val="28"/>
        </w:rPr>
        <w:t xml:space="preserve"> </w:t>
      </w:r>
      <w:proofErr w:type="spellStart"/>
      <w:r w:rsidRPr="00661F9E">
        <w:rPr>
          <w:rFonts w:ascii="Times New Roman" w:hAnsi="Times New Roman" w:cs="Times New Roman"/>
          <w:sz w:val="28"/>
          <w:szCs w:val="28"/>
        </w:rPr>
        <w:t>своїм</w:t>
      </w:r>
      <w:proofErr w:type="spellEnd"/>
      <w:r w:rsidRPr="008A48C8">
        <w:rPr>
          <w:rFonts w:ascii="Times New Roman" w:hAnsi="Times New Roman" w:cs="Times New Roman"/>
          <w:sz w:val="28"/>
          <w:szCs w:val="28"/>
        </w:rPr>
        <w:t xml:space="preserve"> </w:t>
      </w:r>
      <w:proofErr w:type="spellStart"/>
      <w:r w:rsidRPr="00661F9E">
        <w:rPr>
          <w:rFonts w:ascii="Times New Roman" w:hAnsi="Times New Roman" w:cs="Times New Roman"/>
          <w:sz w:val="28"/>
          <w:szCs w:val="28"/>
        </w:rPr>
        <w:t>зверненням</w:t>
      </w:r>
      <w:proofErr w:type="spellEnd"/>
      <w:r w:rsidRPr="008A48C8">
        <w:rPr>
          <w:rFonts w:ascii="Times New Roman" w:hAnsi="Times New Roman" w:cs="Times New Roman"/>
          <w:sz w:val="28"/>
          <w:szCs w:val="28"/>
        </w:rPr>
        <w:t xml:space="preserve"> </w:t>
      </w:r>
      <w:r w:rsidRPr="00661F9E">
        <w:rPr>
          <w:rFonts w:ascii="Times New Roman" w:hAnsi="Times New Roman" w:cs="Times New Roman"/>
          <w:sz w:val="28"/>
          <w:szCs w:val="28"/>
        </w:rPr>
        <w:t>до</w:t>
      </w:r>
      <w:r w:rsidRPr="008A48C8">
        <w:rPr>
          <w:rFonts w:ascii="Times New Roman" w:hAnsi="Times New Roman" w:cs="Times New Roman"/>
          <w:sz w:val="28"/>
          <w:szCs w:val="28"/>
        </w:rPr>
        <w:t xml:space="preserve"> </w:t>
      </w:r>
      <w:proofErr w:type="spellStart"/>
      <w:r w:rsidRPr="00661F9E">
        <w:rPr>
          <w:rFonts w:ascii="Times New Roman" w:hAnsi="Times New Roman" w:cs="Times New Roman"/>
          <w:sz w:val="28"/>
          <w:szCs w:val="28"/>
        </w:rPr>
        <w:t>співрозмовника</w:t>
      </w:r>
      <w:proofErr w:type="spellEnd"/>
      <w:r w:rsidRPr="008A48C8">
        <w:rPr>
          <w:rFonts w:ascii="Times New Roman" w:hAnsi="Times New Roman" w:cs="Times New Roman"/>
          <w:sz w:val="28"/>
          <w:szCs w:val="28"/>
        </w:rPr>
        <w:t xml:space="preserve"> </w:t>
      </w:r>
      <w:r w:rsidRPr="00661F9E">
        <w:rPr>
          <w:rFonts w:ascii="Times New Roman" w:hAnsi="Times New Roman" w:cs="Times New Roman"/>
          <w:sz w:val="28"/>
          <w:szCs w:val="28"/>
        </w:rPr>
        <w:t>Б</w:t>
      </w:r>
      <w:r w:rsidRPr="008A48C8">
        <w:rPr>
          <w:rFonts w:ascii="Times New Roman" w:hAnsi="Times New Roman" w:cs="Times New Roman"/>
          <w:sz w:val="28"/>
          <w:szCs w:val="28"/>
        </w:rPr>
        <w:t xml:space="preserve">. Обама </w:t>
      </w:r>
      <w:proofErr w:type="spellStart"/>
      <w:r w:rsidRPr="008A48C8">
        <w:rPr>
          <w:rFonts w:ascii="Times New Roman" w:hAnsi="Times New Roman" w:cs="Times New Roman"/>
          <w:sz w:val="28"/>
          <w:szCs w:val="28"/>
        </w:rPr>
        <w:t>чітко</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розмежовує</w:t>
      </w:r>
      <w:proofErr w:type="spellEnd"/>
      <w:r w:rsidRPr="008A48C8">
        <w:rPr>
          <w:rFonts w:ascii="Times New Roman" w:hAnsi="Times New Roman" w:cs="Times New Roman"/>
          <w:sz w:val="28"/>
          <w:szCs w:val="28"/>
        </w:rPr>
        <w:t xml:space="preserve"> себе і </w:t>
      </w:r>
      <w:proofErr w:type="spellStart"/>
      <w:r w:rsidRPr="008A48C8">
        <w:rPr>
          <w:rFonts w:ascii="Times New Roman" w:hAnsi="Times New Roman" w:cs="Times New Roman"/>
          <w:sz w:val="28"/>
          <w:szCs w:val="28"/>
        </w:rPr>
        <w:t>своє</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оточен</w:t>
      </w:r>
      <w:r w:rsidR="008A48C8">
        <w:rPr>
          <w:rFonts w:ascii="Times New Roman" w:hAnsi="Times New Roman" w:cs="Times New Roman"/>
          <w:sz w:val="28"/>
          <w:szCs w:val="28"/>
        </w:rPr>
        <w:t>н</w:t>
      </w:r>
      <w:r w:rsidRPr="008A48C8">
        <w:rPr>
          <w:rFonts w:ascii="Times New Roman" w:hAnsi="Times New Roman" w:cs="Times New Roman"/>
          <w:sz w:val="28"/>
          <w:szCs w:val="28"/>
        </w:rPr>
        <w:t>я</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позицінуючи</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їх</w:t>
      </w:r>
      <w:proofErr w:type="spellEnd"/>
      <w:r w:rsidRPr="008A48C8">
        <w:rPr>
          <w:rFonts w:ascii="Times New Roman" w:hAnsi="Times New Roman" w:cs="Times New Roman"/>
          <w:sz w:val="28"/>
          <w:szCs w:val="28"/>
        </w:rPr>
        <w:t xml:space="preserve"> як </w:t>
      </w:r>
      <w:proofErr w:type="spellStart"/>
      <w:r w:rsidRPr="008A48C8">
        <w:rPr>
          <w:rFonts w:ascii="Times New Roman" w:hAnsi="Times New Roman" w:cs="Times New Roman"/>
          <w:sz w:val="28"/>
          <w:szCs w:val="28"/>
        </w:rPr>
        <w:t>дейктичне</w:t>
      </w:r>
      <w:proofErr w:type="spellEnd"/>
      <w:r w:rsidRPr="008A48C8">
        <w:rPr>
          <w:rFonts w:ascii="Times New Roman" w:hAnsi="Times New Roman" w:cs="Times New Roman"/>
          <w:sz w:val="28"/>
          <w:szCs w:val="28"/>
        </w:rPr>
        <w:t xml:space="preserve"> поле </w:t>
      </w:r>
      <w:proofErr w:type="spellStart"/>
      <w:r w:rsidRPr="008A48C8">
        <w:rPr>
          <w:rFonts w:ascii="Times New Roman" w:hAnsi="Times New Roman" w:cs="Times New Roman"/>
          <w:sz w:val="28"/>
          <w:szCs w:val="28"/>
        </w:rPr>
        <w:t>промовця</w:t>
      </w:r>
      <w:proofErr w:type="spellEnd"/>
      <w:r w:rsidRPr="008A48C8">
        <w:rPr>
          <w:rFonts w:ascii="Times New Roman" w:hAnsi="Times New Roman" w:cs="Times New Roman"/>
          <w:sz w:val="28"/>
          <w:szCs w:val="28"/>
        </w:rPr>
        <w:t xml:space="preserve">, </w:t>
      </w:r>
      <w:proofErr w:type="spellStart"/>
      <w:r w:rsidR="0009797C">
        <w:rPr>
          <w:rFonts w:ascii="Times New Roman" w:hAnsi="Times New Roman" w:cs="Times New Roman"/>
          <w:sz w:val="28"/>
          <w:szCs w:val="28"/>
        </w:rPr>
        <w:t>в</w:t>
      </w:r>
      <w:r w:rsidRPr="008A48C8">
        <w:rPr>
          <w:rFonts w:ascii="Times New Roman" w:hAnsi="Times New Roman" w:cs="Times New Roman"/>
          <w:sz w:val="28"/>
          <w:szCs w:val="28"/>
        </w:rPr>
        <w:t>і</w:t>
      </w:r>
      <w:r w:rsidR="0009797C" w:rsidRPr="0009797C">
        <w:rPr>
          <w:rFonts w:ascii="Times New Roman" w:hAnsi="Times New Roman" w:cs="Times New Roman"/>
          <w:sz w:val="28"/>
          <w:szCs w:val="28"/>
        </w:rPr>
        <w:t>д</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свого</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співрозмовника</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позицінуючи</w:t>
      </w:r>
      <w:proofErr w:type="spellEnd"/>
      <w:r w:rsidRPr="008A48C8">
        <w:rPr>
          <w:rFonts w:ascii="Times New Roman" w:hAnsi="Times New Roman" w:cs="Times New Roman"/>
          <w:sz w:val="28"/>
          <w:szCs w:val="28"/>
        </w:rPr>
        <w:t xml:space="preserve"> </w:t>
      </w:r>
      <w:proofErr w:type="spellStart"/>
      <w:r w:rsidRPr="008A48C8">
        <w:rPr>
          <w:rFonts w:ascii="Times New Roman" w:hAnsi="Times New Roman" w:cs="Times New Roman"/>
          <w:sz w:val="28"/>
          <w:szCs w:val="28"/>
        </w:rPr>
        <w:t>його</w:t>
      </w:r>
      <w:proofErr w:type="spellEnd"/>
      <w:r w:rsidRPr="008A48C8">
        <w:rPr>
          <w:rFonts w:ascii="Times New Roman" w:hAnsi="Times New Roman" w:cs="Times New Roman"/>
          <w:sz w:val="28"/>
          <w:szCs w:val="28"/>
        </w:rPr>
        <w:t xml:space="preserve"> як </w:t>
      </w:r>
      <w:proofErr w:type="spellStart"/>
      <w:r w:rsidRPr="008A48C8">
        <w:rPr>
          <w:rFonts w:ascii="Times New Roman" w:hAnsi="Times New Roman" w:cs="Times New Roman"/>
          <w:sz w:val="28"/>
          <w:szCs w:val="28"/>
        </w:rPr>
        <w:t>дейктичне</w:t>
      </w:r>
      <w:proofErr w:type="spellEnd"/>
      <w:r w:rsidRPr="008A48C8">
        <w:rPr>
          <w:rFonts w:ascii="Times New Roman" w:hAnsi="Times New Roman" w:cs="Times New Roman"/>
          <w:sz w:val="28"/>
          <w:szCs w:val="28"/>
        </w:rPr>
        <w:t xml:space="preserve"> поле </w:t>
      </w:r>
      <w:proofErr w:type="spellStart"/>
      <w:r w:rsidRPr="008A48C8">
        <w:rPr>
          <w:rFonts w:ascii="Times New Roman" w:hAnsi="Times New Roman" w:cs="Times New Roman"/>
          <w:sz w:val="28"/>
          <w:szCs w:val="28"/>
        </w:rPr>
        <w:t>співрозмовника</w:t>
      </w:r>
      <w:proofErr w:type="spellEnd"/>
      <w:r w:rsidRPr="008A48C8">
        <w:rPr>
          <w:rFonts w:ascii="Times New Roman" w:hAnsi="Times New Roman" w:cs="Times New Roman"/>
          <w:sz w:val="28"/>
          <w:szCs w:val="28"/>
        </w:rPr>
        <w:t xml:space="preserve">. </w:t>
      </w:r>
      <w:r w:rsidRPr="00D453B8">
        <w:rPr>
          <w:rFonts w:ascii="Times New Roman" w:hAnsi="Times New Roman" w:cs="Times New Roman"/>
          <w:sz w:val="28"/>
          <w:szCs w:val="28"/>
        </w:rPr>
        <w:t xml:space="preserve">При </w:t>
      </w:r>
      <w:proofErr w:type="spellStart"/>
      <w:r w:rsidRPr="00D453B8">
        <w:rPr>
          <w:rFonts w:ascii="Times New Roman" w:hAnsi="Times New Roman" w:cs="Times New Roman"/>
          <w:sz w:val="28"/>
          <w:szCs w:val="28"/>
        </w:rPr>
        <w:t>цьому</w:t>
      </w:r>
      <w:proofErr w:type="spellEnd"/>
      <w:r w:rsidRPr="00D453B8">
        <w:rPr>
          <w:rFonts w:ascii="Times New Roman" w:hAnsi="Times New Roman" w:cs="Times New Roman"/>
          <w:sz w:val="28"/>
          <w:szCs w:val="28"/>
        </w:rPr>
        <w:t xml:space="preserve">,  </w:t>
      </w:r>
      <w:proofErr w:type="spellStart"/>
      <w:r w:rsidRPr="00D453B8">
        <w:rPr>
          <w:rFonts w:ascii="Times New Roman" w:hAnsi="Times New Roman" w:cs="Times New Roman"/>
          <w:sz w:val="28"/>
          <w:szCs w:val="28"/>
        </w:rPr>
        <w:t>він</w:t>
      </w:r>
      <w:proofErr w:type="spellEnd"/>
      <w:r w:rsidRPr="00D453B8">
        <w:rPr>
          <w:rFonts w:ascii="Times New Roman" w:hAnsi="Times New Roman" w:cs="Times New Roman"/>
          <w:sz w:val="28"/>
          <w:szCs w:val="28"/>
        </w:rPr>
        <w:t xml:space="preserve"> </w:t>
      </w:r>
      <w:proofErr w:type="spellStart"/>
      <w:r w:rsidRPr="00D453B8">
        <w:rPr>
          <w:rFonts w:ascii="Times New Roman" w:hAnsi="Times New Roman" w:cs="Times New Roman"/>
          <w:sz w:val="28"/>
          <w:szCs w:val="28"/>
        </w:rPr>
        <w:t>вдаєт</w:t>
      </w:r>
      <w:r w:rsidR="00521D8B">
        <w:rPr>
          <w:rFonts w:ascii="Times New Roman" w:hAnsi="Times New Roman" w:cs="Times New Roman"/>
          <w:sz w:val="28"/>
          <w:szCs w:val="28"/>
        </w:rPr>
        <w:t>ься</w:t>
      </w:r>
      <w:proofErr w:type="spellEnd"/>
      <w:r w:rsidR="00521D8B">
        <w:rPr>
          <w:rFonts w:ascii="Times New Roman" w:hAnsi="Times New Roman" w:cs="Times New Roman"/>
          <w:sz w:val="28"/>
          <w:szCs w:val="28"/>
        </w:rPr>
        <w:t xml:space="preserve"> до </w:t>
      </w:r>
      <w:proofErr w:type="spellStart"/>
      <w:r w:rsidR="00521D8B">
        <w:rPr>
          <w:rFonts w:ascii="Times New Roman" w:hAnsi="Times New Roman" w:cs="Times New Roman"/>
          <w:sz w:val="28"/>
          <w:szCs w:val="28"/>
        </w:rPr>
        <w:t>маніпулятивного</w:t>
      </w:r>
      <w:proofErr w:type="spellEnd"/>
      <w:r w:rsidR="00521D8B">
        <w:rPr>
          <w:rFonts w:ascii="Times New Roman" w:hAnsi="Times New Roman" w:cs="Times New Roman"/>
          <w:sz w:val="28"/>
          <w:szCs w:val="28"/>
        </w:rPr>
        <w:t xml:space="preserve"> </w:t>
      </w:r>
      <w:proofErr w:type="spellStart"/>
      <w:r w:rsidR="00521D8B">
        <w:rPr>
          <w:rFonts w:ascii="Times New Roman" w:hAnsi="Times New Roman" w:cs="Times New Roman"/>
          <w:sz w:val="28"/>
          <w:szCs w:val="28"/>
        </w:rPr>
        <w:t>впливу</w:t>
      </w:r>
      <w:proofErr w:type="spellEnd"/>
      <w:r w:rsidR="00521D8B">
        <w:rPr>
          <w:rFonts w:ascii="Times New Roman" w:hAnsi="Times New Roman" w:cs="Times New Roman"/>
          <w:sz w:val="28"/>
          <w:szCs w:val="28"/>
        </w:rPr>
        <w:t xml:space="preserve">, </w:t>
      </w:r>
      <w:proofErr w:type="spellStart"/>
      <w:proofErr w:type="gramStart"/>
      <w:r w:rsidR="00521D8B" w:rsidRPr="00521D8B">
        <w:rPr>
          <w:rFonts w:ascii="Times New Roman" w:hAnsi="Times New Roman" w:cs="Times New Roman"/>
          <w:sz w:val="28"/>
          <w:szCs w:val="28"/>
        </w:rPr>
        <w:t>п</w:t>
      </w:r>
      <w:proofErr w:type="gramEnd"/>
      <w:r w:rsidRPr="00D453B8">
        <w:rPr>
          <w:rFonts w:ascii="Times New Roman" w:hAnsi="Times New Roman" w:cs="Times New Roman"/>
          <w:sz w:val="28"/>
          <w:szCs w:val="28"/>
        </w:rPr>
        <w:t>ідключаючи</w:t>
      </w:r>
      <w:proofErr w:type="spellEnd"/>
      <w:r w:rsidRPr="00D453B8">
        <w:rPr>
          <w:rFonts w:ascii="Times New Roman" w:hAnsi="Times New Roman" w:cs="Times New Roman"/>
          <w:sz w:val="28"/>
          <w:szCs w:val="28"/>
        </w:rPr>
        <w:t xml:space="preserve"> </w:t>
      </w:r>
      <w:proofErr w:type="spellStart"/>
      <w:r w:rsidRPr="00D453B8">
        <w:rPr>
          <w:rFonts w:ascii="Times New Roman" w:hAnsi="Times New Roman" w:cs="Times New Roman"/>
          <w:sz w:val="28"/>
          <w:szCs w:val="28"/>
        </w:rPr>
        <w:t>співрозмовника</w:t>
      </w:r>
      <w:proofErr w:type="spellEnd"/>
      <w:r w:rsidRPr="00D453B8">
        <w:rPr>
          <w:rFonts w:ascii="Times New Roman" w:hAnsi="Times New Roman" w:cs="Times New Roman"/>
          <w:sz w:val="28"/>
          <w:szCs w:val="28"/>
        </w:rPr>
        <w:t xml:space="preserve"> до </w:t>
      </w:r>
      <w:proofErr w:type="spellStart"/>
      <w:r w:rsidRPr="00D453B8">
        <w:rPr>
          <w:rFonts w:ascii="Times New Roman" w:hAnsi="Times New Roman" w:cs="Times New Roman"/>
          <w:sz w:val="28"/>
          <w:szCs w:val="28"/>
        </w:rPr>
        <w:t>своєї</w:t>
      </w:r>
      <w:proofErr w:type="spellEnd"/>
      <w:r w:rsidRPr="00D453B8">
        <w:rPr>
          <w:rFonts w:ascii="Times New Roman" w:hAnsi="Times New Roman" w:cs="Times New Roman"/>
          <w:sz w:val="28"/>
          <w:szCs w:val="28"/>
        </w:rPr>
        <w:t xml:space="preserve"> </w:t>
      </w:r>
      <w:proofErr w:type="spellStart"/>
      <w:r w:rsidRPr="00D453B8">
        <w:rPr>
          <w:rFonts w:ascii="Times New Roman" w:hAnsi="Times New Roman" w:cs="Times New Roman"/>
          <w:sz w:val="28"/>
          <w:szCs w:val="28"/>
        </w:rPr>
        <w:t>сфери</w:t>
      </w:r>
      <w:proofErr w:type="spellEnd"/>
      <w:r w:rsidRPr="00D453B8">
        <w:rPr>
          <w:rFonts w:ascii="Times New Roman" w:hAnsi="Times New Roman" w:cs="Times New Roman"/>
          <w:sz w:val="28"/>
          <w:szCs w:val="28"/>
        </w:rPr>
        <w:t xml:space="preserve">  </w:t>
      </w:r>
      <w:proofErr w:type="spellStart"/>
      <w:r w:rsidRPr="00D453B8">
        <w:rPr>
          <w:rFonts w:ascii="Times New Roman" w:hAnsi="Times New Roman" w:cs="Times New Roman"/>
          <w:sz w:val="28"/>
          <w:szCs w:val="28"/>
        </w:rPr>
        <w:t>діяльності</w:t>
      </w:r>
      <w:proofErr w:type="spellEnd"/>
      <w:r w:rsidRPr="00D453B8">
        <w:rPr>
          <w:rFonts w:ascii="Times New Roman" w:hAnsi="Times New Roman" w:cs="Times New Roman"/>
          <w:sz w:val="28"/>
          <w:szCs w:val="28"/>
        </w:rPr>
        <w:t xml:space="preserve">, </w:t>
      </w:r>
      <w:proofErr w:type="spellStart"/>
      <w:r w:rsidRPr="00D453B8">
        <w:rPr>
          <w:rFonts w:ascii="Times New Roman" w:hAnsi="Times New Roman" w:cs="Times New Roman"/>
          <w:sz w:val="28"/>
          <w:szCs w:val="28"/>
        </w:rPr>
        <w:t>розділивши</w:t>
      </w:r>
      <w:proofErr w:type="spellEnd"/>
      <w:r w:rsidRPr="00D453B8">
        <w:rPr>
          <w:rFonts w:ascii="Times New Roman" w:hAnsi="Times New Roman" w:cs="Times New Roman"/>
          <w:sz w:val="28"/>
          <w:szCs w:val="28"/>
        </w:rPr>
        <w:t xml:space="preserve"> з ним </w:t>
      </w:r>
      <w:proofErr w:type="spellStart"/>
      <w:r w:rsidRPr="00D453B8">
        <w:rPr>
          <w:rFonts w:ascii="Times New Roman" w:hAnsi="Times New Roman" w:cs="Times New Roman"/>
          <w:sz w:val="28"/>
          <w:szCs w:val="28"/>
        </w:rPr>
        <w:t>відповідальність</w:t>
      </w:r>
      <w:proofErr w:type="spellEnd"/>
      <w:r w:rsidRPr="00D453B8">
        <w:rPr>
          <w:rFonts w:ascii="Times New Roman" w:hAnsi="Times New Roman" w:cs="Times New Roman"/>
          <w:sz w:val="28"/>
          <w:szCs w:val="28"/>
        </w:rPr>
        <w:t xml:space="preserve"> за мир і </w:t>
      </w:r>
      <w:proofErr w:type="spellStart"/>
      <w:r w:rsidRPr="00D453B8">
        <w:rPr>
          <w:rFonts w:ascii="Times New Roman" w:hAnsi="Times New Roman" w:cs="Times New Roman"/>
          <w:sz w:val="28"/>
          <w:szCs w:val="28"/>
        </w:rPr>
        <w:t>війну</w:t>
      </w:r>
      <w:proofErr w:type="spellEnd"/>
      <w:r w:rsidRPr="00D453B8">
        <w:rPr>
          <w:rFonts w:ascii="Times New Roman" w:hAnsi="Times New Roman" w:cs="Times New Roman"/>
          <w:sz w:val="28"/>
          <w:szCs w:val="28"/>
        </w:rPr>
        <w:t xml:space="preserve">, за </w:t>
      </w:r>
      <w:proofErr w:type="spellStart"/>
      <w:r w:rsidRPr="00D453B8">
        <w:rPr>
          <w:rFonts w:ascii="Times New Roman" w:hAnsi="Times New Roman" w:cs="Times New Roman"/>
          <w:sz w:val="28"/>
          <w:szCs w:val="28"/>
        </w:rPr>
        <w:t>інтеграцію</w:t>
      </w:r>
      <w:proofErr w:type="spellEnd"/>
      <w:r w:rsidRPr="00D453B8">
        <w:rPr>
          <w:rFonts w:ascii="Times New Roman" w:hAnsi="Times New Roman" w:cs="Times New Roman"/>
          <w:sz w:val="28"/>
          <w:szCs w:val="28"/>
        </w:rPr>
        <w:t xml:space="preserve"> та </w:t>
      </w:r>
      <w:proofErr w:type="spellStart"/>
      <w:r w:rsidRPr="00D453B8">
        <w:rPr>
          <w:rFonts w:ascii="Times New Roman" w:hAnsi="Times New Roman" w:cs="Times New Roman"/>
          <w:sz w:val="28"/>
          <w:szCs w:val="28"/>
        </w:rPr>
        <w:t>безпорядок</w:t>
      </w:r>
      <w:proofErr w:type="spellEnd"/>
      <w:r w:rsidRPr="00D453B8">
        <w:rPr>
          <w:rFonts w:ascii="Times New Roman" w:hAnsi="Times New Roman" w:cs="Times New Roman"/>
          <w:sz w:val="28"/>
          <w:szCs w:val="28"/>
        </w:rPr>
        <w:t xml:space="preserve">, </w:t>
      </w:r>
      <w:r w:rsidR="005E62F1" w:rsidRPr="00D453B8">
        <w:rPr>
          <w:rFonts w:ascii="Times New Roman" w:hAnsi="Times New Roman" w:cs="Times New Roman"/>
          <w:sz w:val="28"/>
          <w:szCs w:val="28"/>
        </w:rPr>
        <w:t xml:space="preserve"> за </w:t>
      </w:r>
      <w:proofErr w:type="spellStart"/>
      <w:r w:rsidR="005E62F1" w:rsidRPr="00D453B8">
        <w:rPr>
          <w:rFonts w:ascii="Times New Roman" w:hAnsi="Times New Roman" w:cs="Times New Roman"/>
          <w:sz w:val="28"/>
          <w:szCs w:val="28"/>
        </w:rPr>
        <w:t>надію</w:t>
      </w:r>
      <w:proofErr w:type="spellEnd"/>
      <w:r w:rsidR="005E62F1" w:rsidRPr="00D453B8">
        <w:rPr>
          <w:rFonts w:ascii="Times New Roman" w:hAnsi="Times New Roman" w:cs="Times New Roman"/>
          <w:sz w:val="28"/>
          <w:szCs w:val="28"/>
        </w:rPr>
        <w:t xml:space="preserve"> та страхи.</w:t>
      </w:r>
    </w:p>
    <w:p w:rsidR="008A48C8" w:rsidRPr="00D76922" w:rsidRDefault="00D453B8" w:rsidP="007E0CA5">
      <w:pPr>
        <w:spacing w:line="360" w:lineRule="auto"/>
        <w:rPr>
          <w:rFonts w:ascii="Times New Roman" w:hAnsi="Times New Roman" w:cs="Times New Roman"/>
          <w:sz w:val="28"/>
          <w:szCs w:val="28"/>
          <w:lang w:val="en-US"/>
        </w:rPr>
      </w:pPr>
      <w:r>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Багато</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разів</w:t>
      </w:r>
      <w:proofErr w:type="spellEnd"/>
      <w:r w:rsidR="005E62F1" w:rsidRPr="005E62F1">
        <w:rPr>
          <w:rFonts w:ascii="Times New Roman" w:hAnsi="Times New Roman" w:cs="Times New Roman"/>
          <w:sz w:val="28"/>
          <w:szCs w:val="28"/>
        </w:rPr>
        <w:t xml:space="preserve">  у </w:t>
      </w:r>
      <w:proofErr w:type="spellStart"/>
      <w:r w:rsidR="005E62F1" w:rsidRPr="005E62F1">
        <w:rPr>
          <w:rFonts w:ascii="Times New Roman" w:hAnsi="Times New Roman" w:cs="Times New Roman"/>
          <w:sz w:val="28"/>
          <w:szCs w:val="28"/>
        </w:rPr>
        <w:t>своїй</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промові</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Б.Обама</w:t>
      </w:r>
      <w:proofErr w:type="spellEnd"/>
      <w:r w:rsidR="00A914E2" w:rsidRPr="005E62F1">
        <w:rPr>
          <w:rFonts w:ascii="Times New Roman" w:hAnsi="Times New Roman" w:cs="Times New Roman"/>
          <w:sz w:val="28"/>
          <w:szCs w:val="28"/>
        </w:rPr>
        <w:t xml:space="preserve"> </w:t>
      </w:r>
      <w:proofErr w:type="spellStart"/>
      <w:r w:rsidR="005E62F1">
        <w:rPr>
          <w:rFonts w:ascii="Times New Roman" w:hAnsi="Times New Roman" w:cs="Times New Roman"/>
          <w:sz w:val="28"/>
          <w:szCs w:val="28"/>
        </w:rPr>
        <w:t>в</w:t>
      </w:r>
      <w:r w:rsidR="005E62F1" w:rsidRPr="005E62F1">
        <w:rPr>
          <w:rFonts w:ascii="Times New Roman" w:hAnsi="Times New Roman" w:cs="Times New Roman"/>
          <w:sz w:val="28"/>
          <w:szCs w:val="28"/>
        </w:rPr>
        <w:t>икористовує</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таку</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маніпулятивну</w:t>
      </w:r>
      <w:proofErr w:type="spellEnd"/>
      <w:r w:rsidR="005E62F1" w:rsidRPr="005E62F1">
        <w:rPr>
          <w:rFonts w:ascii="Times New Roman" w:hAnsi="Times New Roman" w:cs="Times New Roman"/>
          <w:sz w:val="28"/>
          <w:szCs w:val="28"/>
        </w:rPr>
        <w:t xml:space="preserve"> </w:t>
      </w:r>
      <w:proofErr w:type="spellStart"/>
      <w:proofErr w:type="gramStart"/>
      <w:r w:rsidR="005E62F1" w:rsidRPr="005E62F1">
        <w:rPr>
          <w:rFonts w:ascii="Times New Roman" w:hAnsi="Times New Roman" w:cs="Times New Roman"/>
          <w:sz w:val="28"/>
          <w:szCs w:val="28"/>
        </w:rPr>
        <w:t>техн</w:t>
      </w:r>
      <w:proofErr w:type="gramEnd"/>
      <w:r w:rsidR="005E62F1" w:rsidRPr="005E62F1">
        <w:rPr>
          <w:rFonts w:ascii="Times New Roman" w:hAnsi="Times New Roman" w:cs="Times New Roman"/>
          <w:sz w:val="28"/>
          <w:szCs w:val="28"/>
        </w:rPr>
        <w:t>іку</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впливу</w:t>
      </w:r>
      <w:proofErr w:type="spellEnd"/>
      <w:r w:rsidR="005E62F1" w:rsidRPr="005E62F1">
        <w:rPr>
          <w:rFonts w:ascii="Times New Roman" w:hAnsi="Times New Roman" w:cs="Times New Roman"/>
          <w:sz w:val="28"/>
          <w:szCs w:val="28"/>
        </w:rPr>
        <w:t xml:space="preserve"> на </w:t>
      </w:r>
      <w:proofErr w:type="spellStart"/>
      <w:r w:rsidR="005E62F1" w:rsidRPr="005E62F1">
        <w:rPr>
          <w:rFonts w:ascii="Times New Roman" w:hAnsi="Times New Roman" w:cs="Times New Roman"/>
          <w:sz w:val="28"/>
          <w:szCs w:val="28"/>
        </w:rPr>
        <w:t>людину</w:t>
      </w:r>
      <w:proofErr w:type="spellEnd"/>
      <w:r w:rsidR="005E62F1" w:rsidRPr="005E62F1">
        <w:rPr>
          <w:rFonts w:ascii="Times New Roman" w:hAnsi="Times New Roman" w:cs="Times New Roman"/>
          <w:sz w:val="28"/>
          <w:szCs w:val="28"/>
        </w:rPr>
        <w:t xml:space="preserve">. </w:t>
      </w:r>
      <w:r w:rsidR="00A914E2" w:rsidRPr="005E62F1">
        <w:rPr>
          <w:rFonts w:ascii="Times New Roman" w:hAnsi="Times New Roman" w:cs="Times New Roman"/>
          <w:sz w:val="28"/>
          <w:szCs w:val="28"/>
        </w:rPr>
        <w:t xml:space="preserve"> </w:t>
      </w:r>
      <w:proofErr w:type="spellStart"/>
      <w:proofErr w:type="gramStart"/>
      <w:r w:rsidR="005E62F1">
        <w:rPr>
          <w:rFonts w:ascii="Times New Roman" w:hAnsi="Times New Roman" w:cs="Times New Roman"/>
          <w:sz w:val="28"/>
          <w:szCs w:val="28"/>
        </w:rPr>
        <w:t>Досл</w:t>
      </w:r>
      <w:proofErr w:type="gramEnd"/>
      <w:r w:rsidR="005E62F1">
        <w:rPr>
          <w:rFonts w:ascii="Times New Roman" w:hAnsi="Times New Roman" w:cs="Times New Roman"/>
          <w:sz w:val="28"/>
          <w:szCs w:val="28"/>
        </w:rPr>
        <w:t>ідження</w:t>
      </w:r>
      <w:proofErr w:type="spellEnd"/>
      <w:r w:rsidR="005E62F1">
        <w:rPr>
          <w:rFonts w:ascii="Times New Roman" w:hAnsi="Times New Roman" w:cs="Times New Roman"/>
          <w:sz w:val="28"/>
          <w:szCs w:val="28"/>
        </w:rPr>
        <w:t xml:space="preserve"> тексту </w:t>
      </w:r>
      <w:proofErr w:type="spellStart"/>
      <w:r w:rsidR="005E62F1">
        <w:rPr>
          <w:rFonts w:ascii="Times New Roman" w:hAnsi="Times New Roman" w:cs="Times New Roman"/>
          <w:sz w:val="28"/>
          <w:szCs w:val="28"/>
        </w:rPr>
        <w:t>його</w:t>
      </w:r>
      <w:proofErr w:type="spellEnd"/>
      <w:r w:rsidR="005E62F1">
        <w:rPr>
          <w:rFonts w:ascii="Times New Roman" w:hAnsi="Times New Roman" w:cs="Times New Roman"/>
          <w:sz w:val="28"/>
          <w:szCs w:val="28"/>
        </w:rPr>
        <w:t xml:space="preserve"> </w:t>
      </w:r>
      <w:proofErr w:type="spellStart"/>
      <w:r w:rsidR="005E62F1">
        <w:rPr>
          <w:rFonts w:ascii="Times New Roman" w:hAnsi="Times New Roman" w:cs="Times New Roman"/>
          <w:sz w:val="28"/>
          <w:szCs w:val="28"/>
        </w:rPr>
        <w:t>промов</w:t>
      </w:r>
      <w:r w:rsidR="005E62F1" w:rsidRPr="005E62F1">
        <w:rPr>
          <w:rFonts w:ascii="Times New Roman" w:hAnsi="Times New Roman" w:cs="Times New Roman"/>
          <w:sz w:val="28"/>
          <w:szCs w:val="28"/>
        </w:rPr>
        <w:t>и</w:t>
      </w:r>
      <w:proofErr w:type="spellEnd"/>
      <w:r w:rsidR="005E62F1">
        <w:rPr>
          <w:rFonts w:ascii="Times New Roman" w:hAnsi="Times New Roman" w:cs="Times New Roman"/>
          <w:sz w:val="28"/>
          <w:szCs w:val="28"/>
        </w:rPr>
        <w:t xml:space="preserve"> </w:t>
      </w:r>
      <w:r w:rsidR="005E62F1">
        <w:rPr>
          <w:rFonts w:ascii="Times New Roman" w:hAnsi="Times New Roman" w:cs="Times New Roman"/>
          <w:sz w:val="28"/>
          <w:szCs w:val="28"/>
        </w:rPr>
        <w:lastRenderedPageBreak/>
        <w:t xml:space="preserve">до </w:t>
      </w:r>
      <w:proofErr w:type="spellStart"/>
      <w:r w:rsidR="005E62F1">
        <w:rPr>
          <w:rFonts w:ascii="Times New Roman" w:hAnsi="Times New Roman" w:cs="Times New Roman"/>
          <w:sz w:val="28"/>
          <w:szCs w:val="28"/>
        </w:rPr>
        <w:t>Генеральної</w:t>
      </w:r>
      <w:proofErr w:type="spellEnd"/>
      <w:r w:rsidR="005E62F1">
        <w:rPr>
          <w:rFonts w:ascii="Times New Roman" w:hAnsi="Times New Roman" w:cs="Times New Roman"/>
          <w:sz w:val="28"/>
          <w:szCs w:val="28"/>
        </w:rPr>
        <w:t xml:space="preserve"> </w:t>
      </w:r>
      <w:proofErr w:type="spellStart"/>
      <w:r w:rsidR="005E62F1">
        <w:rPr>
          <w:rFonts w:ascii="Times New Roman" w:hAnsi="Times New Roman" w:cs="Times New Roman"/>
          <w:sz w:val="28"/>
          <w:szCs w:val="28"/>
        </w:rPr>
        <w:t>Асамблеї</w:t>
      </w:r>
      <w:proofErr w:type="spellEnd"/>
      <w:r w:rsidR="005E62F1" w:rsidRPr="005E62F1">
        <w:rPr>
          <w:rFonts w:ascii="Times New Roman" w:hAnsi="Times New Roman" w:cs="Times New Roman"/>
          <w:sz w:val="28"/>
          <w:szCs w:val="28"/>
        </w:rPr>
        <w:t xml:space="preserve">  ООН </w:t>
      </w:r>
      <w:proofErr w:type="spellStart"/>
      <w:r w:rsidR="005E62F1" w:rsidRPr="005E62F1">
        <w:rPr>
          <w:rFonts w:ascii="Times New Roman" w:hAnsi="Times New Roman" w:cs="Times New Roman"/>
          <w:sz w:val="28"/>
          <w:szCs w:val="28"/>
        </w:rPr>
        <w:t>свідчить</w:t>
      </w:r>
      <w:proofErr w:type="spellEnd"/>
      <w:r w:rsidR="005E62F1" w:rsidRPr="005E62F1">
        <w:rPr>
          <w:rFonts w:ascii="Times New Roman" w:hAnsi="Times New Roman" w:cs="Times New Roman"/>
          <w:sz w:val="28"/>
          <w:szCs w:val="28"/>
        </w:rPr>
        <w:t xml:space="preserve"> про </w:t>
      </w:r>
      <w:proofErr w:type="spellStart"/>
      <w:r w:rsidR="005E62F1" w:rsidRPr="005E62F1">
        <w:rPr>
          <w:rFonts w:ascii="Times New Roman" w:hAnsi="Times New Roman" w:cs="Times New Roman"/>
          <w:sz w:val="28"/>
          <w:szCs w:val="28"/>
        </w:rPr>
        <w:t>використання</w:t>
      </w:r>
      <w:proofErr w:type="spellEnd"/>
      <w:r w:rsidR="005E62F1" w:rsidRPr="005E62F1">
        <w:rPr>
          <w:rFonts w:ascii="Times New Roman" w:hAnsi="Times New Roman" w:cs="Times New Roman"/>
          <w:sz w:val="28"/>
          <w:szCs w:val="28"/>
        </w:rPr>
        <w:t xml:space="preserve"> ним </w:t>
      </w:r>
      <w:proofErr w:type="spellStart"/>
      <w:r w:rsidR="005E62F1" w:rsidRPr="005E62F1">
        <w:rPr>
          <w:rFonts w:ascii="Times New Roman" w:hAnsi="Times New Roman" w:cs="Times New Roman"/>
          <w:sz w:val="28"/>
          <w:szCs w:val="28"/>
        </w:rPr>
        <w:t>інших</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маніпулятивних</w:t>
      </w:r>
      <w:proofErr w:type="spellEnd"/>
      <w:r w:rsidR="005E62F1" w:rsidRPr="005E62F1">
        <w:rPr>
          <w:rFonts w:ascii="Times New Roman" w:hAnsi="Times New Roman" w:cs="Times New Roman"/>
          <w:sz w:val="28"/>
          <w:szCs w:val="28"/>
        </w:rPr>
        <w:t xml:space="preserve"> </w:t>
      </w:r>
      <w:proofErr w:type="spellStart"/>
      <w:r w:rsidR="005E62F1" w:rsidRPr="005E62F1">
        <w:rPr>
          <w:rFonts w:ascii="Times New Roman" w:hAnsi="Times New Roman" w:cs="Times New Roman"/>
          <w:sz w:val="28"/>
          <w:szCs w:val="28"/>
        </w:rPr>
        <w:t>технологій</w:t>
      </w:r>
      <w:proofErr w:type="spellEnd"/>
      <w:r w:rsidR="005E62F1" w:rsidRPr="005E62F1">
        <w:rPr>
          <w:rFonts w:ascii="Times New Roman" w:hAnsi="Times New Roman" w:cs="Times New Roman"/>
          <w:sz w:val="28"/>
          <w:szCs w:val="28"/>
        </w:rPr>
        <w:t xml:space="preserve">. </w:t>
      </w:r>
      <w:proofErr w:type="spellStart"/>
      <w:r w:rsidR="005E62F1" w:rsidRPr="008A48C8">
        <w:rPr>
          <w:rFonts w:ascii="Times New Roman" w:hAnsi="Times New Roman" w:cs="Times New Roman"/>
          <w:sz w:val="28"/>
          <w:szCs w:val="28"/>
        </w:rPr>
        <w:t>Наведемо</w:t>
      </w:r>
      <w:proofErr w:type="spellEnd"/>
      <w:r w:rsidR="005E62F1" w:rsidRPr="008A48C8">
        <w:rPr>
          <w:rFonts w:ascii="Times New Roman" w:hAnsi="Times New Roman" w:cs="Times New Roman"/>
          <w:sz w:val="28"/>
          <w:szCs w:val="28"/>
          <w:lang w:val="en-US"/>
        </w:rPr>
        <w:t xml:space="preserve"> </w:t>
      </w:r>
      <w:r w:rsidR="005E62F1" w:rsidRPr="008A48C8">
        <w:rPr>
          <w:rFonts w:ascii="Times New Roman" w:hAnsi="Times New Roman" w:cs="Times New Roman"/>
          <w:sz w:val="28"/>
          <w:szCs w:val="28"/>
        </w:rPr>
        <w:t>приклад</w:t>
      </w:r>
      <w:r w:rsidR="005E62F1" w:rsidRPr="008A48C8">
        <w:rPr>
          <w:rFonts w:ascii="Times New Roman" w:hAnsi="Times New Roman" w:cs="Times New Roman"/>
          <w:sz w:val="28"/>
          <w:szCs w:val="28"/>
          <w:lang w:val="en-US"/>
        </w:rPr>
        <w:t>:</w:t>
      </w:r>
    </w:p>
    <w:p w:rsidR="005E62F1" w:rsidRPr="008A48C8" w:rsidRDefault="008A48C8" w:rsidP="007E0CA5">
      <w:pPr>
        <w:spacing w:line="360" w:lineRule="auto"/>
        <w:rPr>
          <w:rFonts w:ascii="Times New Roman" w:hAnsi="Times New Roman" w:cs="Times New Roman"/>
          <w:i/>
          <w:sz w:val="28"/>
          <w:szCs w:val="28"/>
          <w:lang w:val="en-US"/>
        </w:rPr>
      </w:pPr>
      <w:r w:rsidRPr="008A48C8">
        <w:rPr>
          <w:rFonts w:ascii="Times New Roman" w:hAnsi="Times New Roman" w:cs="Times New Roman"/>
          <w:i/>
          <w:sz w:val="28"/>
          <w:szCs w:val="28"/>
          <w:lang w:val="en-US"/>
        </w:rPr>
        <w:t xml:space="preserve"> </w:t>
      </w:r>
      <w:r w:rsidR="009636EA">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 xml:space="preserve">Fellow delegates, we come together as </w:t>
      </w:r>
      <w:proofErr w:type="gramStart"/>
      <w:r w:rsidRPr="0037014B">
        <w:rPr>
          <w:rFonts w:ascii="Times New Roman" w:hAnsi="Times New Roman" w:cs="Times New Roman"/>
          <w:i/>
          <w:sz w:val="28"/>
          <w:szCs w:val="28"/>
          <w:lang w:val="en-US"/>
        </w:rPr>
        <w:t>united nations</w:t>
      </w:r>
      <w:proofErr w:type="gramEnd"/>
      <w:r w:rsidRPr="0037014B">
        <w:rPr>
          <w:rFonts w:ascii="Times New Roman" w:hAnsi="Times New Roman" w:cs="Times New Roman"/>
          <w:i/>
          <w:sz w:val="28"/>
          <w:szCs w:val="28"/>
          <w:lang w:val="en-US"/>
        </w:rPr>
        <w:t xml:space="preserve"> with a choice to make.  We can renew the international system that has enabled so much progress, or we can allow ourselves to be pulled back by an undertow of instability.  We can reaffirm our collective responsibility to confront global problems, or be swamped by more and more outbreaks of instability.  And for America, the choice is clear:  We choose hope over fear.  We see the future not as something out of our control, but as something we can shape for the better through concerted and collective effort.  We reject fatalism or cynicism when it comes to human affairs.  We choose to work for the world as it should be, as our children deserve it to be.</w:t>
      </w:r>
    </w:p>
    <w:p w:rsidR="002F0E5B" w:rsidRPr="008044E7" w:rsidRDefault="009636EA" w:rsidP="007E0CA5">
      <w:pPr>
        <w:spacing w:line="360" w:lineRule="auto"/>
        <w:rPr>
          <w:rFonts w:ascii="Times New Roman" w:hAnsi="Times New Roman" w:cs="Times New Roman"/>
          <w:i/>
          <w:sz w:val="28"/>
          <w:szCs w:val="28"/>
          <w:lang w:val="en-US"/>
        </w:rPr>
      </w:pPr>
      <w:r>
        <w:rPr>
          <w:rFonts w:ascii="Times New Roman" w:hAnsi="Times New Roman" w:cs="Times New Roman"/>
          <w:sz w:val="28"/>
          <w:szCs w:val="28"/>
          <w:lang w:val="en-US"/>
        </w:rPr>
        <w:t xml:space="preserve">          </w:t>
      </w:r>
      <w:r w:rsidR="00D453B8">
        <w:rPr>
          <w:rFonts w:ascii="Times New Roman" w:hAnsi="Times New Roman" w:cs="Times New Roman"/>
          <w:sz w:val="28"/>
          <w:szCs w:val="28"/>
          <w:lang w:val="en-US"/>
        </w:rPr>
        <w:t xml:space="preserve">В </w:t>
      </w:r>
      <w:proofErr w:type="spellStart"/>
      <w:r w:rsidR="00D453B8">
        <w:rPr>
          <w:rFonts w:ascii="Times New Roman" w:hAnsi="Times New Roman" w:cs="Times New Roman"/>
          <w:sz w:val="28"/>
          <w:szCs w:val="28"/>
          <w:lang w:val="en-US"/>
        </w:rPr>
        <w:t>цьому</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абзаці</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звернення</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Б.Обами</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видно</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як</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спрацьовує</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механізм</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розшарув</w:t>
      </w:r>
      <w:r w:rsidR="00F911CD">
        <w:rPr>
          <w:rFonts w:ascii="Times New Roman" w:hAnsi="Times New Roman" w:cs="Times New Roman"/>
          <w:sz w:val="28"/>
          <w:szCs w:val="28"/>
          <w:lang w:val="en-US"/>
        </w:rPr>
        <w:t>ання</w:t>
      </w:r>
      <w:proofErr w:type="spellEnd"/>
      <w:r w:rsidR="00F911CD">
        <w:rPr>
          <w:rFonts w:ascii="Times New Roman" w:hAnsi="Times New Roman" w:cs="Times New Roman"/>
          <w:sz w:val="28"/>
          <w:szCs w:val="28"/>
          <w:lang w:val="en-US"/>
        </w:rPr>
        <w:t xml:space="preserve"> </w:t>
      </w:r>
      <w:proofErr w:type="spellStart"/>
      <w:r w:rsidR="00F911CD">
        <w:rPr>
          <w:rFonts w:ascii="Times New Roman" w:hAnsi="Times New Roman" w:cs="Times New Roman"/>
          <w:sz w:val="28"/>
          <w:szCs w:val="28"/>
          <w:lang w:val="en-US"/>
        </w:rPr>
        <w:t>дейктичних</w:t>
      </w:r>
      <w:proofErr w:type="spellEnd"/>
      <w:r w:rsidR="00F911CD">
        <w:rPr>
          <w:rFonts w:ascii="Times New Roman" w:hAnsi="Times New Roman" w:cs="Times New Roman"/>
          <w:sz w:val="28"/>
          <w:szCs w:val="28"/>
          <w:lang w:val="en-US"/>
        </w:rPr>
        <w:t xml:space="preserve"> </w:t>
      </w:r>
      <w:proofErr w:type="spellStart"/>
      <w:r w:rsidR="00F911CD">
        <w:rPr>
          <w:rFonts w:ascii="Times New Roman" w:hAnsi="Times New Roman" w:cs="Times New Roman"/>
          <w:sz w:val="28"/>
          <w:szCs w:val="28"/>
          <w:lang w:val="en-US"/>
        </w:rPr>
        <w:t>полів</w:t>
      </w:r>
      <w:proofErr w:type="spellEnd"/>
      <w:r w:rsidR="00F911CD">
        <w:rPr>
          <w:rFonts w:ascii="Times New Roman" w:hAnsi="Times New Roman" w:cs="Times New Roman"/>
          <w:sz w:val="28"/>
          <w:szCs w:val="28"/>
          <w:lang w:val="en-US"/>
        </w:rPr>
        <w:t xml:space="preserve"> [3,</w:t>
      </w:r>
      <w:r w:rsidR="00D453B8">
        <w:rPr>
          <w:rFonts w:ascii="Times New Roman" w:hAnsi="Times New Roman" w:cs="Times New Roman"/>
          <w:sz w:val="28"/>
          <w:szCs w:val="28"/>
          <w:lang w:val="en-US"/>
        </w:rPr>
        <w:t xml:space="preserve"> с. </w:t>
      </w:r>
      <w:r w:rsidR="00BF6B42">
        <w:rPr>
          <w:rFonts w:ascii="Times New Roman" w:hAnsi="Times New Roman" w:cs="Times New Roman"/>
          <w:sz w:val="28"/>
          <w:szCs w:val="28"/>
          <w:lang w:val="en-US"/>
        </w:rPr>
        <w:t>11</w:t>
      </w:r>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Так</w:t>
      </w:r>
      <w:proofErr w:type="spellEnd"/>
      <w:proofErr w:type="gramStart"/>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дейктичне</w:t>
      </w:r>
      <w:proofErr w:type="spellEnd"/>
      <w:proofErr w:type="gram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поле</w:t>
      </w:r>
      <w:proofErr w:type="spellEnd"/>
      <w:r w:rsidR="00D453B8">
        <w:rPr>
          <w:rFonts w:ascii="Times New Roman" w:hAnsi="Times New Roman" w:cs="Times New Roman"/>
          <w:sz w:val="28"/>
          <w:szCs w:val="28"/>
          <w:lang w:val="en-US"/>
        </w:rPr>
        <w:t xml:space="preserve"> </w:t>
      </w:r>
      <w:proofErr w:type="spellStart"/>
      <w:r w:rsidR="00D453B8">
        <w:rPr>
          <w:rFonts w:ascii="Times New Roman" w:hAnsi="Times New Roman" w:cs="Times New Roman"/>
          <w:sz w:val="28"/>
          <w:szCs w:val="28"/>
          <w:lang w:val="en-US"/>
        </w:rPr>
        <w:t>промовця</w:t>
      </w:r>
      <w:proofErr w:type="spellEnd"/>
      <w:r w:rsidR="00D453B8">
        <w:rPr>
          <w:rFonts w:ascii="Times New Roman" w:hAnsi="Times New Roman" w:cs="Times New Roman"/>
          <w:sz w:val="28"/>
          <w:szCs w:val="28"/>
          <w:lang w:val="en-US"/>
        </w:rPr>
        <w:t xml:space="preserve"> I / we /- </w:t>
      </w:r>
      <w:r w:rsidR="002F0E5B">
        <w:rPr>
          <w:rFonts w:ascii="Times New Roman" w:hAnsi="Times New Roman" w:cs="Times New Roman"/>
          <w:sz w:val="28"/>
          <w:szCs w:val="28"/>
          <w:lang w:val="en-US"/>
        </w:rPr>
        <w:t xml:space="preserve">now – here </w:t>
      </w:r>
      <w:proofErr w:type="spellStart"/>
      <w:r w:rsidR="002F0E5B">
        <w:rPr>
          <w:rFonts w:ascii="Times New Roman" w:hAnsi="Times New Roman" w:cs="Times New Roman"/>
          <w:sz w:val="28"/>
          <w:szCs w:val="28"/>
          <w:lang w:val="en-US"/>
        </w:rPr>
        <w:t>розшаровується</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на</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два</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поля</w:t>
      </w:r>
      <w:proofErr w:type="spellEnd"/>
      <w:r w:rsidR="002F0E5B">
        <w:rPr>
          <w:rFonts w:ascii="Times New Roman" w:hAnsi="Times New Roman" w:cs="Times New Roman"/>
          <w:sz w:val="28"/>
          <w:szCs w:val="28"/>
          <w:lang w:val="en-US"/>
        </w:rPr>
        <w:t xml:space="preserve"> : </w:t>
      </w:r>
      <w:proofErr w:type="spellStart"/>
      <w:r w:rsidR="002F0E5B">
        <w:rPr>
          <w:rFonts w:ascii="Times New Roman" w:hAnsi="Times New Roman" w:cs="Times New Roman"/>
          <w:sz w:val="28"/>
          <w:szCs w:val="28"/>
          <w:lang w:val="en-US"/>
        </w:rPr>
        <w:t>дейктичне</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поле</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промовця</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як</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делегатів</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Генеральної</w:t>
      </w:r>
      <w:proofErr w:type="spellEnd"/>
      <w:r w:rsidR="002F0E5B">
        <w:rPr>
          <w:rFonts w:ascii="Times New Roman" w:hAnsi="Times New Roman" w:cs="Times New Roman"/>
          <w:sz w:val="28"/>
          <w:szCs w:val="28"/>
          <w:lang w:val="en-US"/>
        </w:rPr>
        <w:t xml:space="preserve"> </w:t>
      </w:r>
      <w:proofErr w:type="spellStart"/>
      <w:r w:rsidR="002F0E5B">
        <w:rPr>
          <w:rFonts w:ascii="Times New Roman" w:hAnsi="Times New Roman" w:cs="Times New Roman"/>
          <w:sz w:val="28"/>
          <w:szCs w:val="28"/>
          <w:lang w:val="en-US"/>
        </w:rPr>
        <w:t>Асамблеї</w:t>
      </w:r>
      <w:proofErr w:type="spellEnd"/>
      <w:r w:rsidR="002F0E5B">
        <w:rPr>
          <w:rFonts w:ascii="Times New Roman" w:hAnsi="Times New Roman" w:cs="Times New Roman"/>
          <w:sz w:val="28"/>
          <w:szCs w:val="28"/>
          <w:lang w:val="en-US"/>
        </w:rPr>
        <w:t xml:space="preserve"> ООН </w:t>
      </w:r>
    </w:p>
    <w:p w:rsidR="002F0E5B" w:rsidRPr="0037014B" w:rsidRDefault="002F0E5B" w:rsidP="007E0CA5">
      <w:pPr>
        <w:spacing w:line="360" w:lineRule="auto"/>
        <w:rPr>
          <w:rFonts w:ascii="Times New Roman" w:hAnsi="Times New Roman" w:cs="Times New Roman"/>
          <w:i/>
          <w:sz w:val="28"/>
          <w:szCs w:val="28"/>
          <w:lang w:val="en-US"/>
        </w:rPr>
      </w:pPr>
      <w:r>
        <w:rPr>
          <w:rFonts w:ascii="Times New Roman" w:hAnsi="Times New Roman" w:cs="Times New Roman"/>
          <w:i/>
          <w:sz w:val="28"/>
          <w:szCs w:val="28"/>
          <w:lang w:val="en-US"/>
        </w:rPr>
        <w:t xml:space="preserve">          </w:t>
      </w:r>
      <w:ins w:id="0" w:author="1" w:date="2014-12-25T12:30:00Z">
        <w:r w:rsidR="006770AB">
          <w:rPr>
            <w:rFonts w:ascii="Times New Roman" w:hAnsi="Times New Roman" w:cs="Times New Roman"/>
            <w:i/>
            <w:sz w:val="28"/>
            <w:szCs w:val="28"/>
            <w:lang w:val="en-US"/>
          </w:rPr>
          <w:t xml:space="preserve"> </w:t>
        </w:r>
      </w:ins>
      <w:r w:rsidR="008044E7">
        <w:rPr>
          <w:rFonts w:ascii="Times New Roman" w:hAnsi="Times New Roman" w:cs="Times New Roman"/>
          <w:i/>
          <w:sz w:val="28"/>
          <w:szCs w:val="28"/>
          <w:lang w:val="en-US"/>
        </w:rPr>
        <w:t>…</w:t>
      </w:r>
      <w:r w:rsidRPr="0037014B">
        <w:rPr>
          <w:rFonts w:ascii="Times New Roman" w:hAnsi="Times New Roman" w:cs="Times New Roman"/>
          <w:i/>
          <w:sz w:val="28"/>
          <w:szCs w:val="28"/>
          <w:lang w:val="en-US"/>
        </w:rPr>
        <w:t xml:space="preserve">Fellow delegates, </w:t>
      </w:r>
      <w:r w:rsidRPr="002F0E5B">
        <w:rPr>
          <w:rFonts w:ascii="Times New Roman" w:hAnsi="Times New Roman" w:cs="Times New Roman"/>
          <w:i/>
          <w:sz w:val="28"/>
          <w:szCs w:val="28"/>
          <w:u w:val="single"/>
          <w:lang w:val="en-US"/>
        </w:rPr>
        <w:t xml:space="preserve">we </w:t>
      </w:r>
      <w:r w:rsidRPr="0037014B">
        <w:rPr>
          <w:rFonts w:ascii="Times New Roman" w:hAnsi="Times New Roman" w:cs="Times New Roman"/>
          <w:i/>
          <w:sz w:val="28"/>
          <w:szCs w:val="28"/>
          <w:lang w:val="en-US"/>
        </w:rPr>
        <w:t xml:space="preserve">come together as </w:t>
      </w:r>
      <w:proofErr w:type="gramStart"/>
      <w:r w:rsidRPr="0037014B">
        <w:rPr>
          <w:rFonts w:ascii="Times New Roman" w:hAnsi="Times New Roman" w:cs="Times New Roman"/>
          <w:i/>
          <w:sz w:val="28"/>
          <w:szCs w:val="28"/>
          <w:lang w:val="en-US"/>
        </w:rPr>
        <w:t>united nations</w:t>
      </w:r>
      <w:proofErr w:type="gramEnd"/>
      <w:r w:rsidRPr="0037014B">
        <w:rPr>
          <w:rFonts w:ascii="Times New Roman" w:hAnsi="Times New Roman" w:cs="Times New Roman"/>
          <w:i/>
          <w:sz w:val="28"/>
          <w:szCs w:val="28"/>
          <w:lang w:val="en-US"/>
        </w:rPr>
        <w:t xml:space="preserve"> with a choice to make.  </w:t>
      </w:r>
      <w:r w:rsidRPr="002F0E5B">
        <w:rPr>
          <w:rFonts w:ascii="Times New Roman" w:hAnsi="Times New Roman" w:cs="Times New Roman"/>
          <w:i/>
          <w:sz w:val="28"/>
          <w:szCs w:val="28"/>
          <w:u w:val="single"/>
          <w:lang w:val="en-US"/>
        </w:rPr>
        <w:t>We</w:t>
      </w:r>
      <w:r w:rsidRPr="0037014B">
        <w:rPr>
          <w:rFonts w:ascii="Times New Roman" w:hAnsi="Times New Roman" w:cs="Times New Roman"/>
          <w:i/>
          <w:sz w:val="28"/>
          <w:szCs w:val="28"/>
          <w:lang w:val="en-US"/>
        </w:rPr>
        <w:t xml:space="preserve"> can renew the international system that has enabled so much progress, or </w:t>
      </w:r>
      <w:r w:rsidRPr="002F0E5B">
        <w:rPr>
          <w:rFonts w:ascii="Times New Roman" w:hAnsi="Times New Roman" w:cs="Times New Roman"/>
          <w:i/>
          <w:sz w:val="28"/>
          <w:szCs w:val="28"/>
          <w:u w:val="single"/>
          <w:lang w:val="en-US"/>
        </w:rPr>
        <w:t xml:space="preserve">we </w:t>
      </w:r>
      <w:r w:rsidRPr="0037014B">
        <w:rPr>
          <w:rFonts w:ascii="Times New Roman" w:hAnsi="Times New Roman" w:cs="Times New Roman"/>
          <w:i/>
          <w:sz w:val="28"/>
          <w:szCs w:val="28"/>
          <w:lang w:val="en-US"/>
        </w:rPr>
        <w:t xml:space="preserve">can allow ourselves to be pulled back by an undertow of instability.  </w:t>
      </w:r>
      <w:r w:rsidRPr="002F0E5B">
        <w:rPr>
          <w:rFonts w:ascii="Times New Roman" w:hAnsi="Times New Roman" w:cs="Times New Roman"/>
          <w:i/>
          <w:sz w:val="28"/>
          <w:szCs w:val="28"/>
          <w:u w:val="single"/>
          <w:lang w:val="en-US"/>
        </w:rPr>
        <w:t xml:space="preserve">We </w:t>
      </w:r>
      <w:r w:rsidRPr="0037014B">
        <w:rPr>
          <w:rFonts w:ascii="Times New Roman" w:hAnsi="Times New Roman" w:cs="Times New Roman"/>
          <w:i/>
          <w:sz w:val="28"/>
          <w:szCs w:val="28"/>
          <w:lang w:val="en-US"/>
        </w:rPr>
        <w:t xml:space="preserve">can reaffirm </w:t>
      </w:r>
      <w:r w:rsidRPr="002F0E5B">
        <w:rPr>
          <w:rFonts w:ascii="Times New Roman" w:hAnsi="Times New Roman" w:cs="Times New Roman"/>
          <w:i/>
          <w:sz w:val="28"/>
          <w:szCs w:val="28"/>
          <w:u w:val="single"/>
          <w:lang w:val="en-US"/>
        </w:rPr>
        <w:t xml:space="preserve">our </w:t>
      </w:r>
      <w:r w:rsidRPr="0037014B">
        <w:rPr>
          <w:rFonts w:ascii="Times New Roman" w:hAnsi="Times New Roman" w:cs="Times New Roman"/>
          <w:i/>
          <w:sz w:val="28"/>
          <w:szCs w:val="28"/>
          <w:lang w:val="en-US"/>
        </w:rPr>
        <w:t>collective responsibility to confront global problems, or be swamped by more and more outbreaks of instabilit</w:t>
      </w:r>
      <w:r>
        <w:rPr>
          <w:rFonts w:ascii="Times New Roman" w:hAnsi="Times New Roman" w:cs="Times New Roman"/>
          <w:i/>
          <w:sz w:val="28"/>
          <w:szCs w:val="28"/>
          <w:lang w:val="en-US"/>
        </w:rPr>
        <w:t>y</w:t>
      </w:r>
      <w:r w:rsidR="008044E7">
        <w:rPr>
          <w:rFonts w:ascii="Times New Roman" w:hAnsi="Times New Roman" w:cs="Times New Roman"/>
          <w:i/>
          <w:sz w:val="28"/>
          <w:szCs w:val="28"/>
          <w:lang w:val="en-US"/>
        </w:rPr>
        <w:t>…</w:t>
      </w:r>
      <w:r>
        <w:rPr>
          <w:rFonts w:ascii="Times New Roman" w:hAnsi="Times New Roman" w:cs="Times New Roman"/>
          <w:i/>
          <w:sz w:val="28"/>
          <w:szCs w:val="28"/>
          <w:lang w:val="en-US"/>
        </w:rPr>
        <w:t xml:space="preserve"> </w:t>
      </w:r>
    </w:p>
    <w:p w:rsidR="008044E7" w:rsidRPr="008044E7" w:rsidRDefault="008044E7" w:rsidP="007E0CA5">
      <w:pPr>
        <w:spacing w:line="360" w:lineRule="auto"/>
        <w:rPr>
          <w:rFonts w:ascii="Times New Roman" w:hAnsi="Times New Roman" w:cs="Times New Roman"/>
          <w:sz w:val="28"/>
          <w:szCs w:val="28"/>
        </w:rPr>
      </w:pPr>
      <w:r w:rsidRPr="004D0896">
        <w:rPr>
          <w:rFonts w:ascii="Times New Roman" w:hAnsi="Times New Roman" w:cs="Times New Roman"/>
          <w:sz w:val="28"/>
          <w:szCs w:val="28"/>
          <w:lang w:val="en-US"/>
        </w:rPr>
        <w:t xml:space="preserve">          </w:t>
      </w:r>
      <w:r w:rsidR="002F0E5B" w:rsidRPr="008044E7">
        <w:rPr>
          <w:rFonts w:ascii="Times New Roman" w:hAnsi="Times New Roman" w:cs="Times New Roman"/>
          <w:sz w:val="28"/>
          <w:szCs w:val="28"/>
        </w:rPr>
        <w:t xml:space="preserve">та </w:t>
      </w:r>
      <w:proofErr w:type="spellStart"/>
      <w:r w:rsidR="002F0E5B" w:rsidRPr="008044E7">
        <w:rPr>
          <w:rFonts w:ascii="Times New Roman" w:hAnsi="Times New Roman" w:cs="Times New Roman"/>
          <w:sz w:val="28"/>
          <w:szCs w:val="28"/>
        </w:rPr>
        <w:t>дейктич</w:t>
      </w:r>
      <w:r>
        <w:rPr>
          <w:rFonts w:ascii="Times New Roman" w:hAnsi="Times New Roman" w:cs="Times New Roman"/>
          <w:sz w:val="28"/>
          <w:szCs w:val="28"/>
        </w:rPr>
        <w:t>не</w:t>
      </w:r>
      <w:proofErr w:type="spellEnd"/>
      <w:r>
        <w:rPr>
          <w:rFonts w:ascii="Times New Roman" w:hAnsi="Times New Roman" w:cs="Times New Roman"/>
          <w:sz w:val="28"/>
          <w:szCs w:val="28"/>
        </w:rPr>
        <w:t xml:space="preserve"> поле </w:t>
      </w:r>
      <w:proofErr w:type="spellStart"/>
      <w:r>
        <w:rPr>
          <w:rFonts w:ascii="Times New Roman" w:hAnsi="Times New Roman" w:cs="Times New Roman"/>
          <w:sz w:val="28"/>
          <w:szCs w:val="28"/>
        </w:rPr>
        <w:t>промовця</w:t>
      </w:r>
      <w:proofErr w:type="spellEnd"/>
      <w:r>
        <w:rPr>
          <w:rFonts w:ascii="Times New Roman" w:hAnsi="Times New Roman" w:cs="Times New Roman"/>
          <w:sz w:val="28"/>
          <w:szCs w:val="28"/>
        </w:rPr>
        <w:t xml:space="preserve"> як </w:t>
      </w:r>
      <w:proofErr w:type="spellStart"/>
      <w:r>
        <w:rPr>
          <w:rFonts w:ascii="Times New Roman" w:hAnsi="Times New Roman" w:cs="Times New Roman"/>
          <w:sz w:val="28"/>
          <w:szCs w:val="28"/>
        </w:rPr>
        <w:t>представник</w:t>
      </w:r>
      <w:r w:rsidRPr="008044E7">
        <w:rPr>
          <w:rFonts w:ascii="Times New Roman" w:hAnsi="Times New Roman" w:cs="Times New Roman"/>
          <w:sz w:val="28"/>
          <w:szCs w:val="28"/>
        </w:rPr>
        <w:t>ів</w:t>
      </w:r>
      <w:proofErr w:type="spellEnd"/>
      <w:r w:rsidR="002F0E5B" w:rsidRPr="008044E7">
        <w:rPr>
          <w:rFonts w:ascii="Times New Roman" w:hAnsi="Times New Roman" w:cs="Times New Roman"/>
          <w:sz w:val="28"/>
          <w:szCs w:val="28"/>
        </w:rPr>
        <w:t xml:space="preserve"> Америки</w:t>
      </w:r>
      <w:r w:rsidRPr="008044E7">
        <w:rPr>
          <w:rFonts w:ascii="Times New Roman" w:hAnsi="Times New Roman" w:cs="Times New Roman"/>
          <w:sz w:val="28"/>
          <w:szCs w:val="28"/>
        </w:rPr>
        <w:t xml:space="preserve"> </w:t>
      </w:r>
    </w:p>
    <w:p w:rsidR="008044E7" w:rsidRPr="0037014B" w:rsidRDefault="008044E7" w:rsidP="007E0CA5">
      <w:pPr>
        <w:spacing w:line="360" w:lineRule="auto"/>
        <w:rPr>
          <w:rFonts w:ascii="Times New Roman" w:hAnsi="Times New Roman" w:cs="Times New Roman"/>
          <w:i/>
          <w:sz w:val="28"/>
          <w:szCs w:val="28"/>
          <w:lang w:val="en-US"/>
        </w:rPr>
      </w:pPr>
      <w:r w:rsidRPr="00F911CD">
        <w:rPr>
          <w:rFonts w:ascii="Times New Roman" w:hAnsi="Times New Roman" w:cs="Times New Roman"/>
          <w:i/>
          <w:sz w:val="28"/>
          <w:szCs w:val="28"/>
        </w:rPr>
        <w:t xml:space="preserve">          </w:t>
      </w:r>
      <w:r w:rsidR="00F911CD">
        <w:rPr>
          <w:rFonts w:ascii="Times New Roman" w:hAnsi="Times New Roman" w:cs="Times New Roman"/>
          <w:i/>
          <w:sz w:val="28"/>
          <w:szCs w:val="28"/>
          <w:lang w:val="en-US"/>
        </w:rPr>
        <w:t>…</w:t>
      </w:r>
      <w:r w:rsidRPr="00F911CD">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 xml:space="preserve">And for America, the choice is clear:  </w:t>
      </w:r>
      <w:r w:rsidRPr="008044E7">
        <w:rPr>
          <w:rFonts w:ascii="Times New Roman" w:hAnsi="Times New Roman" w:cs="Times New Roman"/>
          <w:i/>
          <w:sz w:val="28"/>
          <w:szCs w:val="28"/>
          <w:u w:val="single"/>
          <w:lang w:val="en-US"/>
        </w:rPr>
        <w:t xml:space="preserve">We </w:t>
      </w:r>
      <w:r w:rsidRPr="0037014B">
        <w:rPr>
          <w:rFonts w:ascii="Times New Roman" w:hAnsi="Times New Roman" w:cs="Times New Roman"/>
          <w:i/>
          <w:sz w:val="28"/>
          <w:szCs w:val="28"/>
          <w:lang w:val="en-US"/>
        </w:rPr>
        <w:t xml:space="preserve">choose hope over fear.  </w:t>
      </w:r>
      <w:r w:rsidRPr="00CF3C40">
        <w:rPr>
          <w:rFonts w:ascii="Times New Roman" w:hAnsi="Times New Roman" w:cs="Times New Roman"/>
          <w:i/>
          <w:sz w:val="28"/>
          <w:szCs w:val="28"/>
          <w:u w:val="single"/>
          <w:lang w:val="en-US"/>
        </w:rPr>
        <w:t>We</w:t>
      </w:r>
      <w:r w:rsidRPr="0037014B">
        <w:rPr>
          <w:rFonts w:ascii="Times New Roman" w:hAnsi="Times New Roman" w:cs="Times New Roman"/>
          <w:i/>
          <w:sz w:val="28"/>
          <w:szCs w:val="28"/>
          <w:lang w:val="en-US"/>
        </w:rPr>
        <w:t xml:space="preserve"> see the future not as something out of our control, but as something we can shape for the better through concerted and collective effort.  </w:t>
      </w:r>
      <w:r w:rsidRPr="00CF3C40">
        <w:rPr>
          <w:rFonts w:ascii="Times New Roman" w:hAnsi="Times New Roman" w:cs="Times New Roman"/>
          <w:i/>
          <w:sz w:val="28"/>
          <w:szCs w:val="28"/>
          <w:u w:val="single"/>
          <w:lang w:val="en-US"/>
        </w:rPr>
        <w:t xml:space="preserve">We </w:t>
      </w:r>
      <w:r w:rsidRPr="00E7373F">
        <w:rPr>
          <w:rFonts w:ascii="Times New Roman" w:hAnsi="Times New Roman" w:cs="Times New Roman"/>
          <w:i/>
          <w:sz w:val="28"/>
          <w:szCs w:val="28"/>
          <w:lang w:val="en-US"/>
        </w:rPr>
        <w:t>re</w:t>
      </w:r>
      <w:r w:rsidRPr="0037014B">
        <w:rPr>
          <w:rFonts w:ascii="Times New Roman" w:hAnsi="Times New Roman" w:cs="Times New Roman"/>
          <w:i/>
          <w:sz w:val="28"/>
          <w:szCs w:val="28"/>
          <w:lang w:val="en-US"/>
        </w:rPr>
        <w:t>ject fatalism or cynicism when it comes to human affairs</w:t>
      </w:r>
      <w:r w:rsidRPr="00E7373F">
        <w:rPr>
          <w:rFonts w:ascii="Times New Roman" w:hAnsi="Times New Roman" w:cs="Times New Roman"/>
          <w:i/>
          <w:sz w:val="28"/>
          <w:szCs w:val="28"/>
          <w:lang w:val="en-US"/>
        </w:rPr>
        <w:t xml:space="preserve">.  </w:t>
      </w:r>
      <w:r w:rsidRPr="00CF3C40">
        <w:rPr>
          <w:rFonts w:ascii="Times New Roman" w:hAnsi="Times New Roman" w:cs="Times New Roman"/>
          <w:i/>
          <w:sz w:val="28"/>
          <w:szCs w:val="28"/>
          <w:u w:val="single"/>
          <w:lang w:val="en-US"/>
        </w:rPr>
        <w:t>We</w:t>
      </w:r>
      <w:r w:rsidRPr="0037014B">
        <w:rPr>
          <w:rFonts w:ascii="Times New Roman" w:hAnsi="Times New Roman" w:cs="Times New Roman"/>
          <w:i/>
          <w:sz w:val="28"/>
          <w:szCs w:val="28"/>
          <w:lang w:val="en-US"/>
        </w:rPr>
        <w:t xml:space="preserve"> choose to work for the world as it should be, as </w:t>
      </w:r>
      <w:r w:rsidRPr="00E7373F">
        <w:rPr>
          <w:rFonts w:ascii="Times New Roman" w:hAnsi="Times New Roman" w:cs="Times New Roman"/>
          <w:i/>
          <w:sz w:val="28"/>
          <w:szCs w:val="28"/>
          <w:u w:val="single"/>
          <w:lang w:val="en-US"/>
        </w:rPr>
        <w:t>our</w:t>
      </w:r>
      <w:r w:rsidRPr="0037014B">
        <w:rPr>
          <w:rFonts w:ascii="Times New Roman" w:hAnsi="Times New Roman" w:cs="Times New Roman"/>
          <w:i/>
          <w:sz w:val="28"/>
          <w:szCs w:val="28"/>
          <w:lang w:val="en-US"/>
        </w:rPr>
        <w:t xml:space="preserve"> children deserve it to be.</w:t>
      </w:r>
      <w:r w:rsidR="00CE36DD">
        <w:rPr>
          <w:rFonts w:ascii="Times New Roman" w:hAnsi="Times New Roman" w:cs="Times New Roman"/>
          <w:i/>
          <w:sz w:val="28"/>
          <w:szCs w:val="28"/>
          <w:lang w:val="en-US"/>
        </w:rPr>
        <w:t xml:space="preserve"> </w:t>
      </w:r>
    </w:p>
    <w:p w:rsidR="00F15D5D" w:rsidRDefault="00E7373F" w:rsidP="007E0CA5">
      <w:pPr>
        <w:spacing w:after="0" w:line="360" w:lineRule="auto"/>
        <w:ind w:firstLine="709"/>
        <w:rPr>
          <w:rFonts w:ascii="Times New Roman" w:hAnsi="Times New Roman" w:cs="Times New Roman"/>
          <w:sz w:val="28"/>
          <w:szCs w:val="28"/>
          <w:lang w:val="uk-UA"/>
        </w:rPr>
      </w:pPr>
      <w:proofErr w:type="spellStart"/>
      <w:proofErr w:type="gramStart"/>
      <w:r>
        <w:rPr>
          <w:rFonts w:ascii="Times New Roman" w:hAnsi="Times New Roman" w:cs="Times New Roman"/>
          <w:sz w:val="28"/>
          <w:szCs w:val="28"/>
          <w:lang w:val="en-US"/>
        </w:rPr>
        <w:lastRenderedPageBreak/>
        <w:t>Таке</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розшарування</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дейктичних</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полів</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дозволяє</w:t>
      </w:r>
      <w:proofErr w:type="spellEnd"/>
      <w:r>
        <w:rPr>
          <w:rFonts w:ascii="Times New Roman" w:hAnsi="Times New Roman" w:cs="Times New Roman"/>
          <w:sz w:val="28"/>
          <w:szCs w:val="28"/>
          <w:lang w:val="en-US"/>
        </w:rPr>
        <w:t xml:space="preserve"> Б. </w:t>
      </w:r>
      <w:proofErr w:type="spellStart"/>
      <w:r>
        <w:rPr>
          <w:rFonts w:ascii="Times New Roman" w:hAnsi="Times New Roman" w:cs="Times New Roman"/>
          <w:sz w:val="28"/>
          <w:szCs w:val="28"/>
          <w:lang w:val="en-US"/>
        </w:rPr>
        <w:t>Обамі</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змінювати</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свої</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соціальні</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ролі</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відносячи</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себе</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до</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різних</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верств</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населення</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народів</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та</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етносів</w:t>
      </w:r>
      <w:proofErr w:type="spellEnd"/>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roofErr w:type="spellStart"/>
      <w:r w:rsidR="009636EA" w:rsidRPr="009636EA">
        <w:rPr>
          <w:rFonts w:ascii="Times New Roman" w:hAnsi="Times New Roman" w:cs="Times New Roman"/>
          <w:sz w:val="28"/>
          <w:szCs w:val="28"/>
        </w:rPr>
        <w:t>Проте</w:t>
      </w:r>
      <w:proofErr w:type="spellEnd"/>
      <w:r w:rsidR="009636EA" w:rsidRPr="00F15D5D">
        <w:rPr>
          <w:rFonts w:ascii="Times New Roman" w:hAnsi="Times New Roman" w:cs="Times New Roman"/>
          <w:sz w:val="28"/>
          <w:szCs w:val="28"/>
        </w:rPr>
        <w:t xml:space="preserve">, </w:t>
      </w:r>
      <w:proofErr w:type="spellStart"/>
      <w:r w:rsidR="009636EA" w:rsidRPr="009636EA">
        <w:rPr>
          <w:rFonts w:ascii="Times New Roman" w:hAnsi="Times New Roman" w:cs="Times New Roman"/>
          <w:sz w:val="28"/>
          <w:szCs w:val="28"/>
        </w:rPr>
        <w:t>використання</w:t>
      </w:r>
      <w:proofErr w:type="spellEnd"/>
      <w:r w:rsidR="009636EA" w:rsidRPr="00F15D5D">
        <w:rPr>
          <w:rFonts w:ascii="Times New Roman" w:hAnsi="Times New Roman" w:cs="Times New Roman"/>
          <w:sz w:val="28"/>
          <w:szCs w:val="28"/>
        </w:rPr>
        <w:t xml:space="preserve"> </w:t>
      </w:r>
      <w:proofErr w:type="spellStart"/>
      <w:r w:rsidR="009636EA" w:rsidRPr="009636EA">
        <w:rPr>
          <w:rFonts w:ascii="Times New Roman" w:hAnsi="Times New Roman" w:cs="Times New Roman"/>
          <w:sz w:val="28"/>
          <w:szCs w:val="28"/>
        </w:rPr>
        <w:t>займенника</w:t>
      </w:r>
      <w:proofErr w:type="spellEnd"/>
      <w:r w:rsidR="009636EA" w:rsidRPr="00F15D5D">
        <w:rPr>
          <w:rFonts w:ascii="Times New Roman" w:hAnsi="Times New Roman" w:cs="Times New Roman"/>
          <w:sz w:val="28"/>
          <w:szCs w:val="28"/>
        </w:rPr>
        <w:t xml:space="preserve"> </w:t>
      </w:r>
      <w:r w:rsidR="009636EA" w:rsidRPr="005854DA">
        <w:rPr>
          <w:rFonts w:ascii="Times New Roman" w:hAnsi="Times New Roman" w:cs="Times New Roman"/>
          <w:i/>
          <w:sz w:val="28"/>
          <w:szCs w:val="28"/>
          <w:lang w:val="en-US"/>
        </w:rPr>
        <w:t>we</w:t>
      </w:r>
      <w:r w:rsidR="009636EA" w:rsidRPr="005854DA">
        <w:rPr>
          <w:rFonts w:ascii="Times New Roman" w:hAnsi="Times New Roman" w:cs="Times New Roman"/>
          <w:i/>
          <w:sz w:val="28"/>
          <w:szCs w:val="28"/>
        </w:rPr>
        <w:t xml:space="preserve">  </w:t>
      </w:r>
      <w:r w:rsidR="009636EA" w:rsidRPr="00F15D5D">
        <w:rPr>
          <w:rFonts w:ascii="Times New Roman" w:hAnsi="Times New Roman" w:cs="Times New Roman"/>
          <w:sz w:val="28"/>
          <w:szCs w:val="28"/>
        </w:rPr>
        <w:t xml:space="preserve">при </w:t>
      </w:r>
      <w:proofErr w:type="spellStart"/>
      <w:r w:rsidR="009636EA" w:rsidRPr="009636EA">
        <w:rPr>
          <w:rFonts w:ascii="Times New Roman" w:hAnsi="Times New Roman" w:cs="Times New Roman"/>
          <w:sz w:val="28"/>
          <w:szCs w:val="28"/>
          <w:u w:val="words"/>
        </w:rPr>
        <w:t>створенні</w:t>
      </w:r>
      <w:proofErr w:type="spellEnd"/>
      <w:r w:rsidR="009636EA" w:rsidRPr="00F15D5D">
        <w:rPr>
          <w:rFonts w:ascii="Times New Roman" w:hAnsi="Times New Roman" w:cs="Times New Roman"/>
          <w:sz w:val="28"/>
          <w:szCs w:val="28"/>
          <w:u w:val="words"/>
        </w:rPr>
        <w:t xml:space="preserve"> </w:t>
      </w:r>
      <w:proofErr w:type="spellStart"/>
      <w:r w:rsidR="009636EA" w:rsidRPr="009636EA">
        <w:rPr>
          <w:rFonts w:ascii="Times New Roman" w:hAnsi="Times New Roman" w:cs="Times New Roman"/>
          <w:sz w:val="28"/>
          <w:szCs w:val="28"/>
          <w:u w:val="words"/>
        </w:rPr>
        <w:t>дей</w:t>
      </w:r>
      <w:r w:rsidR="00F15D5D">
        <w:rPr>
          <w:rFonts w:ascii="Times New Roman" w:hAnsi="Times New Roman" w:cs="Times New Roman"/>
          <w:sz w:val="28"/>
          <w:szCs w:val="28"/>
          <w:u w:val="words"/>
        </w:rPr>
        <w:t>к</w:t>
      </w:r>
      <w:r w:rsidR="009636EA" w:rsidRPr="009636EA">
        <w:rPr>
          <w:rFonts w:ascii="Times New Roman" w:hAnsi="Times New Roman" w:cs="Times New Roman"/>
          <w:sz w:val="28"/>
          <w:szCs w:val="28"/>
          <w:u w:val="words"/>
        </w:rPr>
        <w:t>тичних</w:t>
      </w:r>
      <w:proofErr w:type="spellEnd"/>
      <w:r w:rsidR="009636EA" w:rsidRPr="00F15D5D">
        <w:rPr>
          <w:rFonts w:ascii="Times New Roman" w:hAnsi="Times New Roman" w:cs="Times New Roman"/>
          <w:sz w:val="28"/>
          <w:szCs w:val="28"/>
          <w:u w:val="words"/>
        </w:rPr>
        <w:t xml:space="preserve"> </w:t>
      </w:r>
      <w:proofErr w:type="spellStart"/>
      <w:r w:rsidR="009636EA" w:rsidRPr="009636EA">
        <w:rPr>
          <w:rFonts w:ascii="Times New Roman" w:hAnsi="Times New Roman" w:cs="Times New Roman"/>
          <w:sz w:val="28"/>
          <w:szCs w:val="28"/>
          <w:u w:val="words"/>
        </w:rPr>
        <w:t>полів</w:t>
      </w:r>
      <w:proofErr w:type="spellEnd"/>
      <w:r w:rsidR="009636EA" w:rsidRPr="00F15D5D">
        <w:rPr>
          <w:rFonts w:ascii="Times New Roman" w:hAnsi="Times New Roman" w:cs="Times New Roman"/>
          <w:sz w:val="28"/>
          <w:szCs w:val="28"/>
          <w:u w:val="words"/>
        </w:rPr>
        <w:t xml:space="preserve"> </w:t>
      </w:r>
      <w:proofErr w:type="spellStart"/>
      <w:r w:rsidR="009636EA" w:rsidRPr="009636EA">
        <w:rPr>
          <w:rFonts w:ascii="Times New Roman" w:hAnsi="Times New Roman" w:cs="Times New Roman"/>
          <w:sz w:val="28"/>
          <w:szCs w:val="28"/>
          <w:u w:val="words"/>
        </w:rPr>
        <w:t>спотворює</w:t>
      </w:r>
      <w:proofErr w:type="spellEnd"/>
      <w:r w:rsidR="009636EA" w:rsidRPr="00F15D5D">
        <w:rPr>
          <w:rFonts w:ascii="Times New Roman" w:hAnsi="Times New Roman" w:cs="Times New Roman"/>
          <w:sz w:val="28"/>
          <w:szCs w:val="28"/>
          <w:u w:val="words"/>
        </w:rPr>
        <w:t xml:space="preserve"> </w:t>
      </w:r>
      <w:proofErr w:type="spellStart"/>
      <w:r w:rsidR="009636EA" w:rsidRPr="009636EA">
        <w:rPr>
          <w:rFonts w:ascii="Times New Roman" w:hAnsi="Times New Roman" w:cs="Times New Roman"/>
          <w:sz w:val="28"/>
          <w:szCs w:val="28"/>
          <w:u w:val="words"/>
        </w:rPr>
        <w:t>справжній</w:t>
      </w:r>
      <w:proofErr w:type="spellEnd"/>
      <w:r w:rsidR="00F15D5D">
        <w:rPr>
          <w:rFonts w:ascii="Times New Roman" w:hAnsi="Times New Roman" w:cs="Times New Roman"/>
          <w:sz w:val="28"/>
          <w:szCs w:val="28"/>
          <w:lang w:val="uk-UA"/>
        </w:rPr>
        <w:t xml:space="preserve"> стан речей в силу того, що не </w:t>
      </w:r>
      <w:proofErr w:type="spellStart"/>
      <w:r w:rsidR="00F15D5D">
        <w:rPr>
          <w:rFonts w:ascii="Times New Roman" w:hAnsi="Times New Roman" w:cs="Times New Roman"/>
          <w:sz w:val="28"/>
          <w:szCs w:val="28"/>
          <w:lang w:val="uk-UA"/>
        </w:rPr>
        <w:t>вс</w:t>
      </w:r>
      <w:proofErr w:type="spellEnd"/>
      <w:r w:rsidR="00F15D5D" w:rsidRPr="00F15D5D">
        <w:rPr>
          <w:rFonts w:ascii="Times New Roman" w:hAnsi="Times New Roman" w:cs="Times New Roman"/>
          <w:sz w:val="28"/>
          <w:szCs w:val="28"/>
        </w:rPr>
        <w:t>і</w:t>
      </w:r>
      <w:r w:rsidR="00F15D5D">
        <w:rPr>
          <w:rFonts w:ascii="Times New Roman" w:hAnsi="Times New Roman" w:cs="Times New Roman"/>
          <w:sz w:val="28"/>
          <w:szCs w:val="28"/>
          <w:lang w:val="uk-UA"/>
        </w:rPr>
        <w:t xml:space="preserve"> делегати </w:t>
      </w:r>
      <w:proofErr w:type="spellStart"/>
      <w:r w:rsidR="00F15D5D">
        <w:rPr>
          <w:rFonts w:ascii="Times New Roman" w:hAnsi="Times New Roman" w:cs="Times New Roman"/>
          <w:sz w:val="28"/>
          <w:szCs w:val="28"/>
        </w:rPr>
        <w:t>Генерал</w:t>
      </w:r>
      <w:r w:rsidR="00F15D5D" w:rsidRPr="00F15D5D">
        <w:rPr>
          <w:rFonts w:ascii="Times New Roman" w:hAnsi="Times New Roman" w:cs="Times New Roman"/>
          <w:sz w:val="28"/>
          <w:szCs w:val="28"/>
        </w:rPr>
        <w:t>ьної</w:t>
      </w:r>
      <w:proofErr w:type="spellEnd"/>
      <w:r w:rsidR="00F15D5D" w:rsidRPr="00F15D5D">
        <w:rPr>
          <w:rFonts w:ascii="Times New Roman" w:hAnsi="Times New Roman" w:cs="Times New Roman"/>
          <w:sz w:val="28"/>
          <w:szCs w:val="28"/>
        </w:rPr>
        <w:t xml:space="preserve"> </w:t>
      </w:r>
      <w:proofErr w:type="spellStart"/>
      <w:r w:rsidR="00F15D5D" w:rsidRPr="00F15D5D">
        <w:rPr>
          <w:rFonts w:ascii="Times New Roman" w:hAnsi="Times New Roman" w:cs="Times New Roman"/>
          <w:sz w:val="28"/>
          <w:szCs w:val="28"/>
        </w:rPr>
        <w:t>Асамблеї</w:t>
      </w:r>
      <w:proofErr w:type="spellEnd"/>
      <w:r w:rsidR="00F15D5D" w:rsidRPr="00F15D5D">
        <w:rPr>
          <w:rFonts w:ascii="Times New Roman" w:hAnsi="Times New Roman" w:cs="Times New Roman"/>
          <w:sz w:val="28"/>
          <w:szCs w:val="28"/>
        </w:rPr>
        <w:t xml:space="preserve"> ООН </w:t>
      </w:r>
      <w:r w:rsidR="00F15D5D">
        <w:rPr>
          <w:rFonts w:ascii="Times New Roman" w:hAnsi="Times New Roman" w:cs="Times New Roman"/>
          <w:sz w:val="28"/>
          <w:szCs w:val="28"/>
        </w:rPr>
        <w:t xml:space="preserve">є </w:t>
      </w:r>
      <w:proofErr w:type="spellStart"/>
      <w:r w:rsidR="00F15D5D">
        <w:rPr>
          <w:rFonts w:ascii="Times New Roman" w:hAnsi="Times New Roman" w:cs="Times New Roman"/>
          <w:sz w:val="28"/>
          <w:szCs w:val="28"/>
        </w:rPr>
        <w:t>представн</w:t>
      </w:r>
      <w:r w:rsidR="00F15D5D" w:rsidRPr="00F15D5D">
        <w:rPr>
          <w:rFonts w:ascii="Times New Roman" w:hAnsi="Times New Roman" w:cs="Times New Roman"/>
          <w:sz w:val="28"/>
          <w:szCs w:val="28"/>
        </w:rPr>
        <w:t>иками</w:t>
      </w:r>
      <w:proofErr w:type="spellEnd"/>
      <w:r w:rsidR="00F15D5D" w:rsidRPr="00F15D5D">
        <w:rPr>
          <w:rFonts w:ascii="Times New Roman" w:hAnsi="Times New Roman" w:cs="Times New Roman"/>
          <w:sz w:val="28"/>
          <w:szCs w:val="28"/>
        </w:rPr>
        <w:t xml:space="preserve"> Америки.  </w:t>
      </w:r>
      <w:proofErr w:type="spellStart"/>
      <w:proofErr w:type="gramStart"/>
      <w:r w:rsidR="00F15D5D" w:rsidRPr="00F15D5D">
        <w:rPr>
          <w:rFonts w:ascii="Times New Roman" w:hAnsi="Times New Roman" w:cs="Times New Roman"/>
          <w:sz w:val="28"/>
          <w:szCs w:val="28"/>
        </w:rPr>
        <w:t>Б</w:t>
      </w:r>
      <w:proofErr w:type="gramEnd"/>
      <w:r w:rsidR="00F15D5D" w:rsidRPr="00F15D5D">
        <w:rPr>
          <w:rFonts w:ascii="Times New Roman" w:hAnsi="Times New Roman" w:cs="Times New Roman"/>
          <w:sz w:val="28"/>
          <w:szCs w:val="28"/>
        </w:rPr>
        <w:t>ільш</w:t>
      </w:r>
      <w:proofErr w:type="spellEnd"/>
      <w:r w:rsidR="00F15D5D" w:rsidRPr="00F15D5D">
        <w:rPr>
          <w:rFonts w:ascii="Times New Roman" w:hAnsi="Times New Roman" w:cs="Times New Roman"/>
          <w:sz w:val="28"/>
          <w:szCs w:val="28"/>
        </w:rPr>
        <w:t xml:space="preserve"> того</w:t>
      </w:r>
      <w:r w:rsidR="0027664D" w:rsidRPr="0027664D">
        <w:rPr>
          <w:rFonts w:ascii="Times New Roman" w:hAnsi="Times New Roman" w:cs="Times New Roman"/>
          <w:sz w:val="28"/>
          <w:szCs w:val="28"/>
        </w:rPr>
        <w:t>,</w:t>
      </w:r>
      <w:r w:rsidR="00F15D5D" w:rsidRPr="00F15D5D">
        <w:rPr>
          <w:rFonts w:ascii="Times New Roman" w:hAnsi="Times New Roman" w:cs="Times New Roman"/>
          <w:sz w:val="28"/>
          <w:szCs w:val="28"/>
        </w:rPr>
        <w:t xml:space="preserve"> </w:t>
      </w:r>
      <w:proofErr w:type="spellStart"/>
      <w:r w:rsidR="00F15D5D" w:rsidRPr="00F15D5D">
        <w:rPr>
          <w:rFonts w:ascii="Times New Roman" w:hAnsi="Times New Roman" w:cs="Times New Roman"/>
          <w:sz w:val="28"/>
          <w:szCs w:val="28"/>
        </w:rPr>
        <w:t>іменник</w:t>
      </w:r>
      <w:proofErr w:type="spellEnd"/>
      <w:r w:rsidR="00F15D5D" w:rsidRPr="00F15D5D">
        <w:rPr>
          <w:rFonts w:ascii="Times New Roman" w:hAnsi="Times New Roman" w:cs="Times New Roman"/>
          <w:sz w:val="28"/>
          <w:szCs w:val="28"/>
        </w:rPr>
        <w:t xml:space="preserve"> </w:t>
      </w:r>
      <w:r w:rsidR="00F15D5D" w:rsidRPr="00CE36DD">
        <w:rPr>
          <w:rFonts w:ascii="Times New Roman" w:hAnsi="Times New Roman" w:cs="Times New Roman"/>
          <w:i/>
          <w:sz w:val="28"/>
          <w:szCs w:val="28"/>
          <w:lang w:val="en-US"/>
        </w:rPr>
        <w:t>America</w:t>
      </w:r>
      <w:r w:rsidR="00F15D5D" w:rsidRPr="00CE36DD">
        <w:rPr>
          <w:rFonts w:ascii="Times New Roman" w:hAnsi="Times New Roman" w:cs="Times New Roman"/>
          <w:i/>
          <w:sz w:val="28"/>
          <w:szCs w:val="28"/>
        </w:rPr>
        <w:t xml:space="preserve"> </w:t>
      </w:r>
      <w:proofErr w:type="spellStart"/>
      <w:r w:rsidR="00F15D5D" w:rsidRPr="00F15D5D">
        <w:rPr>
          <w:rFonts w:ascii="Times New Roman" w:hAnsi="Times New Roman" w:cs="Times New Roman"/>
          <w:sz w:val="28"/>
          <w:szCs w:val="28"/>
        </w:rPr>
        <w:t>відноситься</w:t>
      </w:r>
      <w:proofErr w:type="spellEnd"/>
      <w:r w:rsidR="00F15D5D" w:rsidRPr="00F15D5D">
        <w:rPr>
          <w:rFonts w:ascii="Times New Roman" w:hAnsi="Times New Roman" w:cs="Times New Roman"/>
          <w:sz w:val="28"/>
          <w:szCs w:val="28"/>
        </w:rPr>
        <w:t xml:space="preserve"> до </w:t>
      </w:r>
      <w:proofErr w:type="spellStart"/>
      <w:r w:rsidR="00F15D5D" w:rsidRPr="00F15D5D">
        <w:rPr>
          <w:rFonts w:ascii="Times New Roman" w:hAnsi="Times New Roman" w:cs="Times New Roman"/>
          <w:sz w:val="28"/>
          <w:szCs w:val="28"/>
        </w:rPr>
        <w:t>дейктичного</w:t>
      </w:r>
      <w:proofErr w:type="spellEnd"/>
      <w:r w:rsidR="00F15D5D" w:rsidRPr="00F15D5D">
        <w:rPr>
          <w:rFonts w:ascii="Times New Roman" w:hAnsi="Times New Roman" w:cs="Times New Roman"/>
          <w:sz w:val="28"/>
          <w:szCs w:val="28"/>
        </w:rPr>
        <w:t xml:space="preserve"> поля </w:t>
      </w:r>
      <w:proofErr w:type="spellStart"/>
      <w:r w:rsidR="00F15D5D" w:rsidRPr="00F15D5D">
        <w:rPr>
          <w:rFonts w:ascii="Times New Roman" w:hAnsi="Times New Roman" w:cs="Times New Roman"/>
          <w:sz w:val="28"/>
          <w:szCs w:val="28"/>
        </w:rPr>
        <w:t>третіх</w:t>
      </w:r>
      <w:proofErr w:type="spellEnd"/>
      <w:r w:rsidR="00F15D5D" w:rsidRPr="00F15D5D">
        <w:rPr>
          <w:rFonts w:ascii="Times New Roman" w:hAnsi="Times New Roman" w:cs="Times New Roman"/>
          <w:sz w:val="28"/>
          <w:szCs w:val="28"/>
        </w:rPr>
        <w:t xml:space="preserve"> </w:t>
      </w:r>
      <w:proofErr w:type="spellStart"/>
      <w:r w:rsidR="00F15D5D" w:rsidRPr="00F15D5D">
        <w:rPr>
          <w:rFonts w:ascii="Times New Roman" w:hAnsi="Times New Roman" w:cs="Times New Roman"/>
          <w:sz w:val="28"/>
          <w:szCs w:val="28"/>
        </w:rPr>
        <w:t>осіб</w:t>
      </w:r>
      <w:proofErr w:type="spellEnd"/>
      <w:r w:rsidR="0027664D" w:rsidRPr="0027664D">
        <w:rPr>
          <w:rFonts w:ascii="Times New Roman" w:hAnsi="Times New Roman" w:cs="Times New Roman"/>
          <w:sz w:val="28"/>
          <w:szCs w:val="28"/>
        </w:rPr>
        <w:t xml:space="preserve"> </w:t>
      </w:r>
      <w:r w:rsidR="0027664D" w:rsidRPr="0027664D">
        <w:rPr>
          <w:rFonts w:ascii="Times New Roman" w:hAnsi="Times New Roman" w:cs="Times New Roman"/>
          <w:i/>
          <w:sz w:val="28"/>
          <w:szCs w:val="28"/>
          <w:lang w:val="en-US"/>
        </w:rPr>
        <w:t>he</w:t>
      </w:r>
      <w:r w:rsidR="0027664D" w:rsidRPr="0027664D">
        <w:rPr>
          <w:rFonts w:ascii="Times New Roman" w:hAnsi="Times New Roman" w:cs="Times New Roman"/>
          <w:i/>
          <w:sz w:val="28"/>
          <w:szCs w:val="28"/>
        </w:rPr>
        <w:t xml:space="preserve"> /</w:t>
      </w:r>
      <w:r w:rsidR="0027664D" w:rsidRPr="0027664D">
        <w:rPr>
          <w:rFonts w:ascii="Times New Roman" w:hAnsi="Times New Roman" w:cs="Times New Roman"/>
          <w:i/>
          <w:sz w:val="28"/>
          <w:szCs w:val="28"/>
          <w:lang w:val="en-US"/>
        </w:rPr>
        <w:t>she</w:t>
      </w:r>
      <w:r w:rsidR="0027664D" w:rsidRPr="0027664D">
        <w:rPr>
          <w:rFonts w:ascii="Times New Roman" w:hAnsi="Times New Roman" w:cs="Times New Roman"/>
          <w:i/>
          <w:sz w:val="28"/>
          <w:szCs w:val="28"/>
        </w:rPr>
        <w:t xml:space="preserve"> / </w:t>
      </w:r>
      <w:r w:rsidR="0027664D" w:rsidRPr="0027664D">
        <w:rPr>
          <w:rFonts w:ascii="Times New Roman" w:hAnsi="Times New Roman" w:cs="Times New Roman"/>
          <w:i/>
          <w:sz w:val="28"/>
          <w:szCs w:val="28"/>
          <w:lang w:val="en-US"/>
        </w:rPr>
        <w:t>it</w:t>
      </w:r>
      <w:r w:rsidR="0027664D" w:rsidRPr="0027664D">
        <w:rPr>
          <w:rFonts w:ascii="Times New Roman" w:hAnsi="Times New Roman" w:cs="Times New Roman"/>
          <w:i/>
          <w:sz w:val="28"/>
          <w:szCs w:val="28"/>
        </w:rPr>
        <w:t xml:space="preserve"> /</w:t>
      </w:r>
      <w:r w:rsidR="0027664D" w:rsidRPr="0027664D">
        <w:rPr>
          <w:rFonts w:ascii="Times New Roman" w:hAnsi="Times New Roman" w:cs="Times New Roman"/>
          <w:i/>
          <w:sz w:val="28"/>
          <w:szCs w:val="28"/>
          <w:lang w:val="en-US"/>
        </w:rPr>
        <w:t>they</w:t>
      </w:r>
      <w:r w:rsidR="006770AB" w:rsidRPr="00CE36DD">
        <w:rPr>
          <w:rFonts w:ascii="Times New Roman" w:hAnsi="Times New Roman" w:cs="Times New Roman"/>
          <w:i/>
          <w:sz w:val="28"/>
          <w:szCs w:val="28"/>
        </w:rPr>
        <w:t xml:space="preserve">- </w:t>
      </w:r>
      <w:r w:rsidR="006770AB" w:rsidRPr="00CE36DD">
        <w:rPr>
          <w:rFonts w:ascii="Times New Roman" w:hAnsi="Times New Roman" w:cs="Times New Roman"/>
          <w:i/>
          <w:sz w:val="28"/>
          <w:szCs w:val="28"/>
          <w:lang w:val="en-US"/>
        </w:rPr>
        <w:t>then</w:t>
      </w:r>
      <w:r w:rsidR="006770AB" w:rsidRPr="00CE36DD">
        <w:rPr>
          <w:rFonts w:ascii="Times New Roman" w:hAnsi="Times New Roman" w:cs="Times New Roman"/>
          <w:i/>
          <w:sz w:val="28"/>
          <w:szCs w:val="28"/>
        </w:rPr>
        <w:t xml:space="preserve"> – </w:t>
      </w:r>
      <w:r w:rsidR="006770AB" w:rsidRPr="00CE36DD">
        <w:rPr>
          <w:rFonts w:ascii="Times New Roman" w:hAnsi="Times New Roman" w:cs="Times New Roman"/>
          <w:i/>
          <w:sz w:val="28"/>
          <w:szCs w:val="28"/>
          <w:lang w:val="en-US"/>
        </w:rPr>
        <w:t>there</w:t>
      </w:r>
      <w:r w:rsidR="006770AB" w:rsidRPr="006770AB">
        <w:rPr>
          <w:rFonts w:ascii="Times New Roman" w:hAnsi="Times New Roman" w:cs="Times New Roman"/>
          <w:sz w:val="28"/>
          <w:szCs w:val="28"/>
        </w:rPr>
        <w:t xml:space="preserve">,  яке </w:t>
      </w:r>
      <w:proofErr w:type="spellStart"/>
      <w:r w:rsidR="006770AB" w:rsidRPr="006770AB">
        <w:rPr>
          <w:rFonts w:ascii="Times New Roman" w:hAnsi="Times New Roman" w:cs="Times New Roman"/>
          <w:sz w:val="28"/>
          <w:szCs w:val="28"/>
        </w:rPr>
        <w:t>призначене</w:t>
      </w:r>
      <w:proofErr w:type="spellEnd"/>
      <w:r w:rsidR="006770AB">
        <w:rPr>
          <w:rFonts w:ascii="Times New Roman" w:hAnsi="Times New Roman" w:cs="Times New Roman"/>
          <w:sz w:val="28"/>
          <w:szCs w:val="28"/>
        </w:rPr>
        <w:t xml:space="preserve"> </w:t>
      </w:r>
      <w:proofErr w:type="spellStart"/>
      <w:r w:rsidR="006770AB">
        <w:rPr>
          <w:rFonts w:ascii="Times New Roman" w:hAnsi="Times New Roman" w:cs="Times New Roman"/>
          <w:sz w:val="28"/>
          <w:szCs w:val="28"/>
        </w:rPr>
        <w:t>надавати</w:t>
      </w:r>
      <w:proofErr w:type="spellEnd"/>
      <w:r w:rsidR="006770AB">
        <w:rPr>
          <w:rFonts w:ascii="Times New Roman" w:hAnsi="Times New Roman" w:cs="Times New Roman"/>
          <w:sz w:val="28"/>
          <w:szCs w:val="28"/>
        </w:rPr>
        <w:t xml:space="preserve"> </w:t>
      </w:r>
      <w:proofErr w:type="spellStart"/>
      <w:r w:rsidR="006770AB">
        <w:rPr>
          <w:rFonts w:ascii="Times New Roman" w:hAnsi="Times New Roman" w:cs="Times New Roman"/>
          <w:sz w:val="28"/>
          <w:szCs w:val="28"/>
        </w:rPr>
        <w:t>інформації</w:t>
      </w:r>
      <w:proofErr w:type="spellEnd"/>
      <w:r w:rsidR="006770AB">
        <w:rPr>
          <w:rFonts w:ascii="Times New Roman" w:hAnsi="Times New Roman" w:cs="Times New Roman"/>
          <w:sz w:val="28"/>
          <w:szCs w:val="28"/>
        </w:rPr>
        <w:t xml:space="preserve"> </w:t>
      </w:r>
      <w:proofErr w:type="spellStart"/>
      <w:r w:rsidR="006770AB">
        <w:rPr>
          <w:rFonts w:ascii="Times New Roman" w:hAnsi="Times New Roman" w:cs="Times New Roman"/>
          <w:sz w:val="28"/>
          <w:szCs w:val="28"/>
        </w:rPr>
        <w:t>певний</w:t>
      </w:r>
      <w:proofErr w:type="spellEnd"/>
      <w:r w:rsidR="006770AB">
        <w:rPr>
          <w:rFonts w:ascii="Times New Roman" w:hAnsi="Times New Roman" w:cs="Times New Roman"/>
          <w:sz w:val="28"/>
          <w:szCs w:val="28"/>
        </w:rPr>
        <w:t xml:space="preserve"> </w:t>
      </w:r>
      <w:proofErr w:type="spellStart"/>
      <w:r w:rsidR="006770AB">
        <w:rPr>
          <w:rFonts w:ascii="Times New Roman" w:hAnsi="Times New Roman" w:cs="Times New Roman"/>
          <w:sz w:val="28"/>
          <w:szCs w:val="28"/>
        </w:rPr>
        <w:t>сту</w:t>
      </w:r>
      <w:r w:rsidR="006770AB" w:rsidRPr="006770AB">
        <w:rPr>
          <w:rFonts w:ascii="Times New Roman" w:hAnsi="Times New Roman" w:cs="Times New Roman"/>
          <w:sz w:val="28"/>
          <w:szCs w:val="28"/>
        </w:rPr>
        <w:t>пінь</w:t>
      </w:r>
      <w:proofErr w:type="spellEnd"/>
      <w:r w:rsidR="006770AB" w:rsidRPr="006770AB">
        <w:rPr>
          <w:rFonts w:ascii="Times New Roman" w:hAnsi="Times New Roman" w:cs="Times New Roman"/>
          <w:sz w:val="28"/>
          <w:szCs w:val="28"/>
        </w:rPr>
        <w:t xml:space="preserve"> </w:t>
      </w:r>
      <w:proofErr w:type="spellStart"/>
      <w:r w:rsidR="006770AB" w:rsidRPr="006770AB">
        <w:rPr>
          <w:rFonts w:ascii="Times New Roman" w:hAnsi="Times New Roman" w:cs="Times New Roman"/>
          <w:sz w:val="28"/>
          <w:szCs w:val="28"/>
        </w:rPr>
        <w:t>об’єктивності</w:t>
      </w:r>
      <w:proofErr w:type="spellEnd"/>
      <w:r w:rsidR="00F15D5D" w:rsidRPr="00F15D5D">
        <w:rPr>
          <w:rFonts w:ascii="Times New Roman" w:hAnsi="Times New Roman" w:cs="Times New Roman"/>
          <w:sz w:val="28"/>
          <w:szCs w:val="28"/>
        </w:rPr>
        <w:t xml:space="preserve">. </w:t>
      </w:r>
      <w:r w:rsidR="00F15D5D">
        <w:rPr>
          <w:rFonts w:ascii="Times New Roman" w:hAnsi="Times New Roman" w:cs="Times New Roman"/>
          <w:sz w:val="28"/>
          <w:szCs w:val="28"/>
          <w:lang w:val="uk-UA"/>
        </w:rPr>
        <w:t xml:space="preserve"> </w:t>
      </w:r>
    </w:p>
    <w:p w:rsidR="005D228A" w:rsidRPr="000C7706" w:rsidRDefault="005C75D5" w:rsidP="007E0CA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Підключаю</w:t>
      </w:r>
      <w:r w:rsidRPr="005C75D5">
        <w:rPr>
          <w:rFonts w:ascii="Times New Roman" w:hAnsi="Times New Roman" w:cs="Times New Roman"/>
          <w:sz w:val="28"/>
          <w:szCs w:val="28"/>
          <w:lang w:val="uk-UA"/>
        </w:rPr>
        <w:t xml:space="preserve">чи себе і своє оточення </w:t>
      </w:r>
      <w:r w:rsidR="00CE36DD" w:rsidRPr="00CE36DD">
        <w:rPr>
          <w:rFonts w:ascii="Times New Roman" w:hAnsi="Times New Roman" w:cs="Times New Roman"/>
          <w:sz w:val="28"/>
          <w:szCs w:val="28"/>
          <w:lang w:val="uk-UA"/>
        </w:rPr>
        <w:t>до світу третіх осіб, президенту Б. Обамі вдається надати позитивній оцінці діяльності Америки більш високий ступінь об’єктивності.</w:t>
      </w:r>
      <w:r w:rsidR="00CE36DD">
        <w:rPr>
          <w:rFonts w:ascii="Times New Roman" w:hAnsi="Times New Roman" w:cs="Times New Roman"/>
          <w:sz w:val="28"/>
          <w:szCs w:val="28"/>
          <w:lang w:val="uk-UA"/>
        </w:rPr>
        <w:t xml:space="preserve"> При цьому</w:t>
      </w:r>
      <w:r w:rsidR="00CE36DD" w:rsidRPr="00CE36DD">
        <w:rPr>
          <w:rFonts w:ascii="Times New Roman" w:hAnsi="Times New Roman" w:cs="Times New Roman"/>
          <w:sz w:val="28"/>
          <w:szCs w:val="28"/>
          <w:lang w:val="uk-UA"/>
        </w:rPr>
        <w:t xml:space="preserve">, використання займенника </w:t>
      </w:r>
      <w:r w:rsidR="00A336D6" w:rsidRPr="0027664D">
        <w:rPr>
          <w:rFonts w:ascii="Times New Roman" w:hAnsi="Times New Roman" w:cs="Times New Roman"/>
          <w:i/>
          <w:sz w:val="28"/>
          <w:szCs w:val="28"/>
          <w:lang w:val="en-US"/>
        </w:rPr>
        <w:t>we</w:t>
      </w:r>
      <w:r w:rsidR="005C3C05" w:rsidRPr="0027664D">
        <w:rPr>
          <w:rFonts w:ascii="Times New Roman" w:hAnsi="Times New Roman" w:cs="Times New Roman"/>
          <w:i/>
          <w:sz w:val="28"/>
          <w:szCs w:val="28"/>
          <w:lang w:val="uk-UA"/>
        </w:rPr>
        <w:t xml:space="preserve"> </w:t>
      </w:r>
      <w:r w:rsidR="005C3C05" w:rsidRPr="005C3C05">
        <w:rPr>
          <w:rFonts w:ascii="Times New Roman" w:hAnsi="Times New Roman" w:cs="Times New Roman"/>
          <w:sz w:val="28"/>
          <w:szCs w:val="28"/>
          <w:lang w:val="uk-UA"/>
        </w:rPr>
        <w:t>позбавляє</w:t>
      </w:r>
      <w:r w:rsidR="005C3C05">
        <w:rPr>
          <w:rFonts w:ascii="Times New Roman" w:hAnsi="Times New Roman" w:cs="Times New Roman"/>
          <w:sz w:val="28"/>
          <w:szCs w:val="28"/>
          <w:lang w:val="uk-UA"/>
        </w:rPr>
        <w:t xml:space="preserve"> </w:t>
      </w:r>
      <w:r w:rsidR="00CE36DD" w:rsidRPr="00CE36DD">
        <w:rPr>
          <w:rFonts w:ascii="Times New Roman" w:hAnsi="Times New Roman" w:cs="Times New Roman"/>
          <w:sz w:val="28"/>
          <w:szCs w:val="28"/>
          <w:lang w:val="uk-UA"/>
        </w:rPr>
        <w:t xml:space="preserve"> співрозмовника відчуття того, що президент Б. Обама</w:t>
      </w:r>
      <w:r w:rsidR="0011593A" w:rsidRPr="0011593A">
        <w:rPr>
          <w:rFonts w:ascii="Times New Roman" w:hAnsi="Times New Roman" w:cs="Times New Roman"/>
          <w:sz w:val="28"/>
          <w:szCs w:val="28"/>
          <w:lang w:val="uk-UA"/>
        </w:rPr>
        <w:t xml:space="preserve"> </w:t>
      </w:r>
      <w:r w:rsidR="00CE36DD" w:rsidRPr="00CE36DD">
        <w:rPr>
          <w:rFonts w:ascii="Times New Roman" w:hAnsi="Times New Roman" w:cs="Times New Roman"/>
          <w:sz w:val="28"/>
          <w:szCs w:val="28"/>
          <w:lang w:val="uk-UA"/>
        </w:rPr>
        <w:t>чітко розмежовує</w:t>
      </w:r>
      <w:r w:rsidR="0011593A" w:rsidRPr="0011593A">
        <w:rPr>
          <w:rFonts w:ascii="Times New Roman" w:hAnsi="Times New Roman" w:cs="Times New Roman"/>
          <w:sz w:val="28"/>
          <w:szCs w:val="28"/>
          <w:lang w:val="uk-UA"/>
        </w:rPr>
        <w:t xml:space="preserve"> своє “Я і Америка” і чуже “</w:t>
      </w:r>
      <w:r w:rsidR="0011593A">
        <w:rPr>
          <w:rFonts w:ascii="Times New Roman" w:hAnsi="Times New Roman" w:cs="Times New Roman"/>
          <w:sz w:val="28"/>
          <w:szCs w:val="28"/>
          <w:lang w:val="uk-UA"/>
        </w:rPr>
        <w:t xml:space="preserve"> В</w:t>
      </w:r>
      <w:r w:rsidR="0011593A" w:rsidRPr="0011593A">
        <w:rPr>
          <w:rFonts w:ascii="Times New Roman" w:hAnsi="Times New Roman" w:cs="Times New Roman"/>
          <w:sz w:val="28"/>
          <w:szCs w:val="28"/>
          <w:lang w:val="uk-UA"/>
        </w:rPr>
        <w:t xml:space="preserve">и і Європа”, </w:t>
      </w:r>
      <w:r w:rsidR="0011593A">
        <w:rPr>
          <w:rFonts w:ascii="Times New Roman" w:hAnsi="Times New Roman" w:cs="Times New Roman"/>
          <w:sz w:val="28"/>
          <w:szCs w:val="28"/>
          <w:lang w:val="uk-UA"/>
        </w:rPr>
        <w:t xml:space="preserve"> надаючи Америці позитивну </w:t>
      </w:r>
      <w:r w:rsidR="0011593A" w:rsidRPr="0011593A">
        <w:rPr>
          <w:rFonts w:ascii="Times New Roman" w:hAnsi="Times New Roman" w:cs="Times New Roman"/>
          <w:sz w:val="28"/>
          <w:szCs w:val="28"/>
          <w:lang w:val="uk-UA"/>
        </w:rPr>
        <w:t>оцінку.</w:t>
      </w:r>
    </w:p>
    <w:p w:rsidR="00EF77DD" w:rsidRPr="005D228A" w:rsidRDefault="0011593A" w:rsidP="007E0CA5">
      <w:pPr>
        <w:spacing w:after="0" w:line="360" w:lineRule="auto"/>
        <w:ind w:firstLine="709"/>
        <w:rPr>
          <w:rFonts w:ascii="Times New Roman" w:hAnsi="Times New Roman" w:cs="Times New Roman"/>
          <w:sz w:val="28"/>
          <w:szCs w:val="28"/>
        </w:rPr>
      </w:pPr>
      <w:r w:rsidRPr="0011593A">
        <w:rPr>
          <w:rFonts w:ascii="Times New Roman" w:hAnsi="Times New Roman" w:cs="Times New Roman"/>
          <w:sz w:val="28"/>
          <w:szCs w:val="28"/>
          <w:lang w:val="uk-UA"/>
        </w:rPr>
        <w:t xml:space="preserve"> Як відомо, позитивна оцінка свого світ</w:t>
      </w:r>
      <w:r>
        <w:rPr>
          <w:rFonts w:ascii="Times New Roman" w:hAnsi="Times New Roman" w:cs="Times New Roman"/>
          <w:sz w:val="28"/>
          <w:szCs w:val="28"/>
          <w:lang w:val="uk-UA"/>
        </w:rPr>
        <w:t xml:space="preserve">у є досить сумнівною, </w:t>
      </w:r>
      <w:r w:rsidRPr="0011593A">
        <w:rPr>
          <w:rFonts w:ascii="Times New Roman" w:hAnsi="Times New Roman" w:cs="Times New Roman"/>
          <w:sz w:val="28"/>
          <w:szCs w:val="28"/>
          <w:lang w:val="uk-UA"/>
        </w:rPr>
        <w:t xml:space="preserve"> вона </w:t>
      </w:r>
      <w:r>
        <w:rPr>
          <w:rFonts w:ascii="Times New Roman" w:hAnsi="Times New Roman" w:cs="Times New Roman"/>
          <w:sz w:val="28"/>
          <w:szCs w:val="28"/>
          <w:lang w:val="uk-UA"/>
        </w:rPr>
        <w:t>не може вважат</w:t>
      </w:r>
      <w:r w:rsidRPr="0011593A">
        <w:rPr>
          <w:rFonts w:ascii="Times New Roman" w:hAnsi="Times New Roman" w:cs="Times New Roman"/>
          <w:sz w:val="28"/>
          <w:szCs w:val="28"/>
          <w:lang w:val="uk-UA"/>
        </w:rPr>
        <w:t>ися об’єктивною</w:t>
      </w:r>
      <w:r w:rsidR="00EF77DD" w:rsidRPr="00EF77DD">
        <w:rPr>
          <w:rFonts w:ascii="Times New Roman" w:hAnsi="Times New Roman" w:cs="Times New Roman"/>
          <w:sz w:val="28"/>
          <w:szCs w:val="28"/>
          <w:lang w:val="uk-UA"/>
        </w:rPr>
        <w:t xml:space="preserve"> в силу того</w:t>
      </w:r>
      <w:r w:rsidRPr="0011593A">
        <w:rPr>
          <w:rFonts w:ascii="Times New Roman" w:hAnsi="Times New Roman" w:cs="Times New Roman"/>
          <w:sz w:val="28"/>
          <w:szCs w:val="28"/>
          <w:lang w:val="uk-UA"/>
        </w:rPr>
        <w:t>,</w:t>
      </w:r>
      <w:r w:rsidR="00D103BC">
        <w:rPr>
          <w:rFonts w:ascii="Times New Roman" w:hAnsi="Times New Roman" w:cs="Times New Roman"/>
          <w:sz w:val="28"/>
          <w:szCs w:val="28"/>
          <w:lang w:val="uk-UA"/>
        </w:rPr>
        <w:t xml:space="preserve"> що </w:t>
      </w:r>
      <w:r w:rsidR="00D103BC" w:rsidRPr="00D103BC">
        <w:rPr>
          <w:rFonts w:ascii="Times New Roman" w:hAnsi="Times New Roman" w:cs="Times New Roman"/>
          <w:sz w:val="28"/>
          <w:szCs w:val="28"/>
        </w:rPr>
        <w:t xml:space="preserve">в </w:t>
      </w:r>
      <w:proofErr w:type="spellStart"/>
      <w:r w:rsidR="00D103BC" w:rsidRPr="00D103BC">
        <w:rPr>
          <w:rFonts w:ascii="Times New Roman" w:hAnsi="Times New Roman" w:cs="Times New Roman"/>
          <w:sz w:val="28"/>
          <w:szCs w:val="28"/>
        </w:rPr>
        <w:t>ній</w:t>
      </w:r>
      <w:proofErr w:type="spellEnd"/>
      <w:r w:rsidR="00D103BC" w:rsidRPr="00D103BC">
        <w:rPr>
          <w:rFonts w:ascii="Times New Roman" w:hAnsi="Times New Roman" w:cs="Times New Roman"/>
          <w:sz w:val="28"/>
          <w:szCs w:val="28"/>
        </w:rPr>
        <w:t xml:space="preserve"> </w:t>
      </w:r>
      <w:proofErr w:type="spellStart"/>
      <w:r w:rsidR="00D103BC" w:rsidRPr="00D103BC">
        <w:rPr>
          <w:rFonts w:ascii="Times New Roman" w:hAnsi="Times New Roman" w:cs="Times New Roman"/>
          <w:sz w:val="28"/>
          <w:szCs w:val="28"/>
        </w:rPr>
        <w:t>присутній</w:t>
      </w:r>
      <w:proofErr w:type="spellEnd"/>
      <w:r w:rsidR="00D103BC" w:rsidRPr="00D103BC">
        <w:rPr>
          <w:rFonts w:ascii="Times New Roman" w:hAnsi="Times New Roman" w:cs="Times New Roman"/>
          <w:sz w:val="28"/>
          <w:szCs w:val="28"/>
        </w:rPr>
        <w:t xml:space="preserve"> </w:t>
      </w:r>
      <w:r w:rsidRPr="0011593A">
        <w:rPr>
          <w:rFonts w:ascii="Times New Roman" w:hAnsi="Times New Roman" w:cs="Times New Roman"/>
          <w:sz w:val="28"/>
          <w:szCs w:val="28"/>
          <w:lang w:val="uk-UA"/>
        </w:rPr>
        <w:t xml:space="preserve"> </w:t>
      </w:r>
      <w:proofErr w:type="spellStart"/>
      <w:r w:rsidR="00EF77DD" w:rsidRPr="00EF77DD">
        <w:rPr>
          <w:rFonts w:ascii="Times New Roman" w:hAnsi="Times New Roman" w:cs="Times New Roman"/>
          <w:sz w:val="28"/>
          <w:szCs w:val="28"/>
          <w:lang w:val="uk-UA"/>
        </w:rPr>
        <w:t>суб’</w:t>
      </w:r>
      <w:r w:rsidR="009B37A5">
        <w:rPr>
          <w:rFonts w:ascii="Times New Roman" w:hAnsi="Times New Roman" w:cs="Times New Roman"/>
          <w:sz w:val="28"/>
          <w:szCs w:val="28"/>
          <w:lang w:val="uk-UA"/>
        </w:rPr>
        <w:t>ак</w:t>
      </w:r>
      <w:r w:rsidR="00014D02">
        <w:rPr>
          <w:rFonts w:ascii="Times New Roman" w:hAnsi="Times New Roman" w:cs="Times New Roman"/>
          <w:sz w:val="28"/>
          <w:szCs w:val="28"/>
          <w:lang w:val="uk-UA"/>
        </w:rPr>
        <w:t>тив</w:t>
      </w:r>
      <w:r w:rsidR="00D103BC" w:rsidRPr="00D103BC">
        <w:rPr>
          <w:rFonts w:ascii="Times New Roman" w:hAnsi="Times New Roman" w:cs="Times New Roman"/>
          <w:sz w:val="28"/>
          <w:szCs w:val="28"/>
        </w:rPr>
        <w:t>ний</w:t>
      </w:r>
      <w:proofErr w:type="spellEnd"/>
      <w:r w:rsidR="00D103BC" w:rsidRPr="00D103BC">
        <w:rPr>
          <w:rFonts w:ascii="Times New Roman" w:hAnsi="Times New Roman" w:cs="Times New Roman"/>
          <w:sz w:val="28"/>
          <w:szCs w:val="28"/>
        </w:rPr>
        <w:t xml:space="preserve"> фактор</w:t>
      </w:r>
      <w:r w:rsidR="00EF77DD">
        <w:rPr>
          <w:rFonts w:ascii="Times New Roman" w:hAnsi="Times New Roman" w:cs="Times New Roman"/>
          <w:sz w:val="28"/>
          <w:szCs w:val="28"/>
          <w:lang w:val="uk-UA"/>
        </w:rPr>
        <w:t xml:space="preserve"> т</w:t>
      </w:r>
      <w:r w:rsidR="00EF77DD" w:rsidRPr="00EF77DD">
        <w:rPr>
          <w:rFonts w:ascii="Times New Roman" w:hAnsi="Times New Roman" w:cs="Times New Roman"/>
          <w:sz w:val="28"/>
          <w:szCs w:val="28"/>
          <w:lang w:val="uk-UA"/>
        </w:rPr>
        <w:t xml:space="preserve">а </w:t>
      </w:r>
      <w:proofErr w:type="spellStart"/>
      <w:r w:rsidR="00D103BC" w:rsidRPr="00D103BC">
        <w:rPr>
          <w:rFonts w:ascii="Times New Roman" w:hAnsi="Times New Roman" w:cs="Times New Roman"/>
          <w:sz w:val="28"/>
          <w:szCs w:val="28"/>
        </w:rPr>
        <w:t>елементи</w:t>
      </w:r>
      <w:proofErr w:type="spellEnd"/>
      <w:r w:rsidR="00D103BC" w:rsidRPr="00D103BC">
        <w:rPr>
          <w:rFonts w:ascii="Times New Roman" w:hAnsi="Times New Roman" w:cs="Times New Roman"/>
          <w:sz w:val="28"/>
          <w:szCs w:val="28"/>
        </w:rPr>
        <w:t xml:space="preserve"> </w:t>
      </w:r>
      <w:r w:rsidR="00EF77DD">
        <w:rPr>
          <w:rFonts w:ascii="Times New Roman" w:hAnsi="Times New Roman" w:cs="Times New Roman"/>
          <w:sz w:val="28"/>
          <w:szCs w:val="28"/>
          <w:lang w:val="uk-UA"/>
        </w:rPr>
        <w:t>пристрасності</w:t>
      </w:r>
      <w:r w:rsidR="00EF77DD" w:rsidRPr="00EF77DD">
        <w:rPr>
          <w:rFonts w:ascii="Times New Roman" w:hAnsi="Times New Roman" w:cs="Times New Roman"/>
          <w:sz w:val="28"/>
          <w:szCs w:val="28"/>
          <w:lang w:val="uk-UA"/>
        </w:rPr>
        <w:t>.</w:t>
      </w:r>
      <w:r w:rsidR="005D228A" w:rsidRPr="005D228A">
        <w:rPr>
          <w:rFonts w:ascii="Times New Roman" w:hAnsi="Times New Roman" w:cs="Times New Roman"/>
          <w:sz w:val="28"/>
          <w:szCs w:val="28"/>
        </w:rPr>
        <w:t xml:space="preserve"> </w:t>
      </w:r>
      <w:proofErr w:type="spellStart"/>
      <w:r w:rsidR="005D228A" w:rsidRPr="005D228A">
        <w:rPr>
          <w:rFonts w:ascii="Times New Roman" w:hAnsi="Times New Roman" w:cs="Times New Roman"/>
          <w:sz w:val="28"/>
          <w:szCs w:val="28"/>
        </w:rPr>
        <w:t>Саме</w:t>
      </w:r>
      <w:proofErr w:type="spellEnd"/>
      <w:r w:rsidR="005D228A" w:rsidRPr="005D228A">
        <w:rPr>
          <w:rFonts w:ascii="Times New Roman" w:hAnsi="Times New Roman" w:cs="Times New Roman"/>
          <w:sz w:val="28"/>
          <w:szCs w:val="28"/>
        </w:rPr>
        <w:t xml:space="preserve"> з метою </w:t>
      </w:r>
      <w:proofErr w:type="spellStart"/>
      <w:r w:rsidR="005D228A" w:rsidRPr="005D228A">
        <w:rPr>
          <w:rFonts w:ascii="Times New Roman" w:hAnsi="Times New Roman" w:cs="Times New Roman"/>
          <w:sz w:val="28"/>
          <w:szCs w:val="28"/>
        </w:rPr>
        <w:t>уникнення</w:t>
      </w:r>
      <w:proofErr w:type="spellEnd"/>
      <w:r w:rsidR="005D228A" w:rsidRPr="005D228A">
        <w:rPr>
          <w:rFonts w:ascii="Times New Roman" w:hAnsi="Times New Roman" w:cs="Times New Roman"/>
          <w:sz w:val="28"/>
          <w:szCs w:val="28"/>
        </w:rPr>
        <w:t xml:space="preserve"> прямого </w:t>
      </w:r>
      <w:proofErr w:type="spellStart"/>
      <w:r w:rsidR="005D228A" w:rsidRPr="005D228A">
        <w:rPr>
          <w:rFonts w:ascii="Times New Roman" w:hAnsi="Times New Roman" w:cs="Times New Roman"/>
          <w:sz w:val="28"/>
          <w:szCs w:val="28"/>
        </w:rPr>
        <w:t>зображення</w:t>
      </w:r>
      <w:proofErr w:type="spellEnd"/>
      <w:r w:rsidR="005D228A" w:rsidRPr="005D228A">
        <w:rPr>
          <w:rFonts w:ascii="Times New Roman" w:hAnsi="Times New Roman" w:cs="Times New Roman"/>
          <w:sz w:val="28"/>
          <w:szCs w:val="28"/>
        </w:rPr>
        <w:t xml:space="preserve"> </w:t>
      </w:r>
      <w:proofErr w:type="spellStart"/>
      <w:r w:rsidR="005D228A" w:rsidRPr="005D228A">
        <w:rPr>
          <w:rFonts w:ascii="Times New Roman" w:hAnsi="Times New Roman" w:cs="Times New Roman"/>
          <w:sz w:val="28"/>
          <w:szCs w:val="28"/>
        </w:rPr>
        <w:t>високих</w:t>
      </w:r>
      <w:proofErr w:type="spellEnd"/>
      <w:r w:rsidR="005D228A" w:rsidRPr="005D228A">
        <w:rPr>
          <w:rFonts w:ascii="Times New Roman" w:hAnsi="Times New Roman" w:cs="Times New Roman"/>
          <w:sz w:val="28"/>
          <w:szCs w:val="28"/>
        </w:rPr>
        <w:t xml:space="preserve"> </w:t>
      </w:r>
      <w:proofErr w:type="spellStart"/>
      <w:r w:rsidR="005D228A" w:rsidRPr="005D228A">
        <w:rPr>
          <w:rFonts w:ascii="Times New Roman" w:hAnsi="Times New Roman" w:cs="Times New Roman"/>
          <w:sz w:val="28"/>
          <w:szCs w:val="28"/>
        </w:rPr>
        <w:t>якостей</w:t>
      </w:r>
      <w:proofErr w:type="spellEnd"/>
      <w:r w:rsidR="005D228A" w:rsidRPr="005D228A">
        <w:rPr>
          <w:rFonts w:ascii="Times New Roman" w:hAnsi="Times New Roman" w:cs="Times New Roman"/>
          <w:sz w:val="28"/>
          <w:szCs w:val="28"/>
        </w:rPr>
        <w:t xml:space="preserve"> </w:t>
      </w:r>
      <w:proofErr w:type="spellStart"/>
      <w:r w:rsidR="005D228A" w:rsidRPr="005D228A">
        <w:rPr>
          <w:rFonts w:ascii="Times New Roman" w:hAnsi="Times New Roman" w:cs="Times New Roman"/>
          <w:sz w:val="28"/>
          <w:szCs w:val="28"/>
        </w:rPr>
        <w:t>свого</w:t>
      </w:r>
      <w:proofErr w:type="spellEnd"/>
      <w:r w:rsidR="005D228A" w:rsidRPr="005D228A">
        <w:rPr>
          <w:rFonts w:ascii="Times New Roman" w:hAnsi="Times New Roman" w:cs="Times New Roman"/>
          <w:sz w:val="28"/>
          <w:szCs w:val="28"/>
        </w:rPr>
        <w:t xml:space="preserve"> </w:t>
      </w:r>
      <w:proofErr w:type="spellStart"/>
      <w:proofErr w:type="gramStart"/>
      <w:r w:rsidR="005D228A" w:rsidRPr="005D228A">
        <w:rPr>
          <w:rFonts w:ascii="Times New Roman" w:hAnsi="Times New Roman" w:cs="Times New Roman"/>
          <w:sz w:val="28"/>
          <w:szCs w:val="28"/>
        </w:rPr>
        <w:t>св</w:t>
      </w:r>
      <w:proofErr w:type="gramEnd"/>
      <w:r w:rsidR="005D228A" w:rsidRPr="005D228A">
        <w:rPr>
          <w:rFonts w:ascii="Times New Roman" w:hAnsi="Times New Roman" w:cs="Times New Roman"/>
          <w:sz w:val="28"/>
          <w:szCs w:val="28"/>
        </w:rPr>
        <w:t>іту</w:t>
      </w:r>
      <w:proofErr w:type="spellEnd"/>
      <w:r w:rsidR="005D228A" w:rsidRPr="005D228A">
        <w:rPr>
          <w:rFonts w:ascii="Times New Roman" w:hAnsi="Times New Roman" w:cs="Times New Roman"/>
          <w:sz w:val="28"/>
          <w:szCs w:val="28"/>
        </w:rPr>
        <w:t xml:space="preserve">, </w:t>
      </w:r>
      <w:proofErr w:type="spellStart"/>
      <w:r w:rsidR="005D228A" w:rsidRPr="005D228A">
        <w:rPr>
          <w:rFonts w:ascii="Times New Roman" w:hAnsi="Times New Roman" w:cs="Times New Roman"/>
          <w:sz w:val="28"/>
          <w:szCs w:val="28"/>
        </w:rPr>
        <w:t>що</w:t>
      </w:r>
      <w:proofErr w:type="spellEnd"/>
      <w:r w:rsidR="005D228A" w:rsidRPr="005D228A">
        <w:rPr>
          <w:rFonts w:ascii="Times New Roman" w:hAnsi="Times New Roman" w:cs="Times New Roman"/>
          <w:sz w:val="28"/>
          <w:szCs w:val="28"/>
        </w:rPr>
        <w:t xml:space="preserve"> </w:t>
      </w:r>
      <w:proofErr w:type="spellStart"/>
      <w:r w:rsidR="005D228A" w:rsidRPr="005D228A">
        <w:rPr>
          <w:rFonts w:ascii="Times New Roman" w:hAnsi="Times New Roman" w:cs="Times New Roman"/>
          <w:sz w:val="28"/>
          <w:szCs w:val="28"/>
        </w:rPr>
        <w:t>може</w:t>
      </w:r>
      <w:proofErr w:type="spellEnd"/>
      <w:r w:rsidR="005D228A" w:rsidRPr="005D228A">
        <w:rPr>
          <w:rFonts w:ascii="Times New Roman" w:hAnsi="Times New Roman" w:cs="Times New Roman"/>
          <w:sz w:val="28"/>
          <w:szCs w:val="28"/>
        </w:rPr>
        <w:t xml:space="preserve"> бути </w:t>
      </w:r>
      <w:proofErr w:type="spellStart"/>
      <w:r w:rsidR="005D228A" w:rsidRPr="005D228A">
        <w:rPr>
          <w:rFonts w:ascii="Times New Roman" w:hAnsi="Times New Roman" w:cs="Times New Roman"/>
          <w:sz w:val="28"/>
          <w:szCs w:val="28"/>
        </w:rPr>
        <w:t>розцінено</w:t>
      </w:r>
      <w:proofErr w:type="spellEnd"/>
      <w:r w:rsidR="005D228A" w:rsidRPr="005D228A">
        <w:rPr>
          <w:rFonts w:ascii="Times New Roman" w:hAnsi="Times New Roman" w:cs="Times New Roman"/>
          <w:sz w:val="28"/>
          <w:szCs w:val="28"/>
        </w:rPr>
        <w:t xml:space="preserve"> </w:t>
      </w:r>
      <w:proofErr w:type="spellStart"/>
      <w:r w:rsidR="005D228A" w:rsidRPr="005D228A">
        <w:rPr>
          <w:rFonts w:ascii="Times New Roman" w:hAnsi="Times New Roman" w:cs="Times New Roman"/>
          <w:sz w:val="28"/>
          <w:szCs w:val="28"/>
        </w:rPr>
        <w:t>співрозмовником</w:t>
      </w:r>
      <w:proofErr w:type="spellEnd"/>
      <w:r w:rsidR="005D228A" w:rsidRPr="005D228A">
        <w:rPr>
          <w:rFonts w:ascii="Times New Roman" w:hAnsi="Times New Roman" w:cs="Times New Roman"/>
          <w:sz w:val="28"/>
          <w:szCs w:val="28"/>
        </w:rPr>
        <w:t xml:space="preserve"> як </w:t>
      </w:r>
      <w:proofErr w:type="spellStart"/>
      <w:r w:rsidR="005D228A" w:rsidRPr="005D228A">
        <w:rPr>
          <w:rFonts w:ascii="Times New Roman" w:hAnsi="Times New Roman" w:cs="Times New Roman"/>
          <w:sz w:val="28"/>
          <w:szCs w:val="28"/>
        </w:rPr>
        <w:t>самопохвала</w:t>
      </w:r>
      <w:proofErr w:type="spellEnd"/>
      <w:r w:rsidR="00F42F27" w:rsidRPr="00F42F27">
        <w:rPr>
          <w:rFonts w:ascii="Times New Roman" w:hAnsi="Times New Roman" w:cs="Times New Roman"/>
          <w:sz w:val="28"/>
          <w:szCs w:val="28"/>
        </w:rPr>
        <w:t xml:space="preserve">, </w:t>
      </w:r>
      <w:proofErr w:type="spellStart"/>
      <w:r w:rsidR="00F42F27" w:rsidRPr="00F42F27">
        <w:rPr>
          <w:rFonts w:ascii="Times New Roman" w:hAnsi="Times New Roman" w:cs="Times New Roman"/>
          <w:sz w:val="28"/>
          <w:szCs w:val="28"/>
        </w:rPr>
        <w:t>Б.Обама</w:t>
      </w:r>
      <w:proofErr w:type="spellEnd"/>
      <w:r w:rsidR="00F42F27" w:rsidRPr="00F42F27">
        <w:rPr>
          <w:rFonts w:ascii="Times New Roman" w:hAnsi="Times New Roman" w:cs="Times New Roman"/>
          <w:sz w:val="28"/>
          <w:szCs w:val="28"/>
        </w:rPr>
        <w:t xml:space="preserve"> </w:t>
      </w:r>
      <w:proofErr w:type="spellStart"/>
      <w:r w:rsidR="00F42F27" w:rsidRPr="00F42F27">
        <w:rPr>
          <w:rFonts w:ascii="Times New Roman" w:hAnsi="Times New Roman" w:cs="Times New Roman"/>
          <w:sz w:val="28"/>
          <w:szCs w:val="28"/>
        </w:rPr>
        <w:t>вдається</w:t>
      </w:r>
      <w:proofErr w:type="spellEnd"/>
      <w:r w:rsidR="00F42F27" w:rsidRPr="00F42F27">
        <w:rPr>
          <w:rFonts w:ascii="Times New Roman" w:hAnsi="Times New Roman" w:cs="Times New Roman"/>
          <w:sz w:val="28"/>
          <w:szCs w:val="28"/>
        </w:rPr>
        <w:t xml:space="preserve"> до </w:t>
      </w:r>
      <w:proofErr w:type="spellStart"/>
      <w:r w:rsidR="00F42F27" w:rsidRPr="00F42F27">
        <w:rPr>
          <w:rFonts w:ascii="Times New Roman" w:hAnsi="Times New Roman" w:cs="Times New Roman"/>
          <w:sz w:val="28"/>
          <w:szCs w:val="28"/>
        </w:rPr>
        <w:t>маніпулятивних</w:t>
      </w:r>
      <w:proofErr w:type="spellEnd"/>
      <w:r w:rsidR="00F42F27" w:rsidRPr="00F42F27">
        <w:rPr>
          <w:rFonts w:ascii="Times New Roman" w:hAnsi="Times New Roman" w:cs="Times New Roman"/>
          <w:sz w:val="28"/>
          <w:szCs w:val="28"/>
        </w:rPr>
        <w:t xml:space="preserve"> </w:t>
      </w:r>
      <w:proofErr w:type="spellStart"/>
      <w:r w:rsidR="00F42F27" w:rsidRPr="00F42F27">
        <w:rPr>
          <w:rFonts w:ascii="Times New Roman" w:hAnsi="Times New Roman" w:cs="Times New Roman"/>
          <w:sz w:val="28"/>
          <w:szCs w:val="28"/>
        </w:rPr>
        <w:t>технологій</w:t>
      </w:r>
      <w:proofErr w:type="spellEnd"/>
      <w:r w:rsidR="00F42F27" w:rsidRPr="00F42F27">
        <w:rPr>
          <w:rFonts w:ascii="Times New Roman" w:hAnsi="Times New Roman" w:cs="Times New Roman"/>
          <w:sz w:val="28"/>
          <w:szCs w:val="28"/>
        </w:rPr>
        <w:t xml:space="preserve"> </w:t>
      </w:r>
      <w:proofErr w:type="spellStart"/>
      <w:r w:rsidR="00F42F27" w:rsidRPr="00F42F27">
        <w:rPr>
          <w:rFonts w:ascii="Times New Roman" w:hAnsi="Times New Roman" w:cs="Times New Roman"/>
          <w:sz w:val="28"/>
          <w:szCs w:val="28"/>
        </w:rPr>
        <w:t>розшарування</w:t>
      </w:r>
      <w:proofErr w:type="spellEnd"/>
      <w:r w:rsidR="00F42F27" w:rsidRPr="00F42F27">
        <w:rPr>
          <w:rFonts w:ascii="Times New Roman" w:hAnsi="Times New Roman" w:cs="Times New Roman"/>
          <w:sz w:val="28"/>
          <w:szCs w:val="28"/>
        </w:rPr>
        <w:t xml:space="preserve"> та </w:t>
      </w:r>
      <w:proofErr w:type="spellStart"/>
      <w:r w:rsidR="00F42F27" w:rsidRPr="00F42F27">
        <w:rPr>
          <w:rFonts w:ascii="Times New Roman" w:hAnsi="Times New Roman" w:cs="Times New Roman"/>
          <w:sz w:val="28"/>
          <w:szCs w:val="28"/>
        </w:rPr>
        <w:t>підключення</w:t>
      </w:r>
      <w:proofErr w:type="spellEnd"/>
      <w:r w:rsidR="00F42F27" w:rsidRPr="00F42F27">
        <w:rPr>
          <w:rFonts w:ascii="Times New Roman" w:hAnsi="Times New Roman" w:cs="Times New Roman"/>
          <w:sz w:val="28"/>
          <w:szCs w:val="28"/>
        </w:rPr>
        <w:t xml:space="preserve"> </w:t>
      </w:r>
      <w:proofErr w:type="spellStart"/>
      <w:r w:rsidR="00F42F27" w:rsidRPr="00F42F27">
        <w:rPr>
          <w:rFonts w:ascii="Times New Roman" w:hAnsi="Times New Roman" w:cs="Times New Roman"/>
          <w:sz w:val="28"/>
          <w:szCs w:val="28"/>
        </w:rPr>
        <w:t>дейктичних</w:t>
      </w:r>
      <w:proofErr w:type="spellEnd"/>
      <w:r w:rsidR="00F42F27" w:rsidRPr="00F42F27">
        <w:rPr>
          <w:rFonts w:ascii="Times New Roman" w:hAnsi="Times New Roman" w:cs="Times New Roman"/>
          <w:sz w:val="28"/>
          <w:szCs w:val="28"/>
        </w:rPr>
        <w:t xml:space="preserve"> </w:t>
      </w:r>
      <w:proofErr w:type="spellStart"/>
      <w:r w:rsidR="00F42F27" w:rsidRPr="00F42F27">
        <w:rPr>
          <w:rFonts w:ascii="Times New Roman" w:hAnsi="Times New Roman" w:cs="Times New Roman"/>
          <w:sz w:val="28"/>
          <w:szCs w:val="28"/>
        </w:rPr>
        <w:t>полів</w:t>
      </w:r>
      <w:proofErr w:type="spellEnd"/>
      <w:r w:rsidR="00F42F27" w:rsidRPr="00F42F27">
        <w:rPr>
          <w:rFonts w:ascii="Times New Roman" w:hAnsi="Times New Roman" w:cs="Times New Roman"/>
          <w:sz w:val="28"/>
          <w:szCs w:val="28"/>
        </w:rPr>
        <w:t xml:space="preserve">. </w:t>
      </w:r>
      <w:r w:rsidR="005D228A" w:rsidRPr="005D228A">
        <w:rPr>
          <w:rFonts w:ascii="Times New Roman" w:hAnsi="Times New Roman" w:cs="Times New Roman"/>
          <w:sz w:val="28"/>
          <w:szCs w:val="28"/>
        </w:rPr>
        <w:t xml:space="preserve"> </w:t>
      </w:r>
    </w:p>
    <w:p w:rsidR="00014D02" w:rsidRPr="00D67B60" w:rsidRDefault="00EF77DD" w:rsidP="007E0CA5">
      <w:pPr>
        <w:spacing w:after="0" w:line="360" w:lineRule="auto"/>
        <w:ind w:firstLine="709"/>
        <w:rPr>
          <w:rFonts w:ascii="Times New Roman" w:hAnsi="Times New Roman" w:cs="Times New Roman"/>
          <w:sz w:val="28"/>
          <w:szCs w:val="28"/>
        </w:rPr>
      </w:pPr>
      <w:r w:rsidRPr="00014D02">
        <w:rPr>
          <w:rFonts w:ascii="Times New Roman" w:hAnsi="Times New Roman" w:cs="Times New Roman"/>
          <w:sz w:val="28"/>
          <w:szCs w:val="28"/>
        </w:rPr>
        <w:t xml:space="preserve">В </w:t>
      </w:r>
      <w:proofErr w:type="spellStart"/>
      <w:r w:rsidRPr="00014D02">
        <w:rPr>
          <w:rFonts w:ascii="Times New Roman" w:hAnsi="Times New Roman" w:cs="Times New Roman"/>
          <w:sz w:val="28"/>
          <w:szCs w:val="28"/>
        </w:rPr>
        <w:t>своєму</w:t>
      </w:r>
      <w:proofErr w:type="spellEnd"/>
      <w:r w:rsidRPr="00014D02">
        <w:rPr>
          <w:rFonts w:ascii="Times New Roman" w:hAnsi="Times New Roman" w:cs="Times New Roman"/>
          <w:sz w:val="28"/>
          <w:szCs w:val="28"/>
        </w:rPr>
        <w:t xml:space="preserve"> </w:t>
      </w:r>
      <w:proofErr w:type="spellStart"/>
      <w:r w:rsidRPr="00014D02">
        <w:rPr>
          <w:rFonts w:ascii="Times New Roman" w:hAnsi="Times New Roman" w:cs="Times New Roman"/>
          <w:sz w:val="28"/>
          <w:szCs w:val="28"/>
        </w:rPr>
        <w:t>зверненні</w:t>
      </w:r>
      <w:proofErr w:type="spellEnd"/>
      <w:r w:rsidRPr="00014D02">
        <w:rPr>
          <w:rFonts w:ascii="Times New Roman" w:hAnsi="Times New Roman" w:cs="Times New Roman"/>
          <w:sz w:val="28"/>
          <w:szCs w:val="28"/>
        </w:rPr>
        <w:t xml:space="preserve"> до </w:t>
      </w:r>
      <w:proofErr w:type="spellStart"/>
      <w:r w:rsidRPr="00014D02">
        <w:rPr>
          <w:rFonts w:ascii="Times New Roman" w:hAnsi="Times New Roman" w:cs="Times New Roman"/>
          <w:sz w:val="28"/>
          <w:szCs w:val="28"/>
        </w:rPr>
        <w:t>Генеральної</w:t>
      </w:r>
      <w:proofErr w:type="spellEnd"/>
      <w:r w:rsidRPr="00014D02">
        <w:rPr>
          <w:rFonts w:ascii="Times New Roman" w:hAnsi="Times New Roman" w:cs="Times New Roman"/>
          <w:sz w:val="28"/>
          <w:szCs w:val="28"/>
        </w:rPr>
        <w:t xml:space="preserve"> </w:t>
      </w:r>
      <w:proofErr w:type="spellStart"/>
      <w:r w:rsidRPr="00014D02">
        <w:rPr>
          <w:rFonts w:ascii="Times New Roman" w:hAnsi="Times New Roman" w:cs="Times New Roman"/>
          <w:sz w:val="28"/>
          <w:szCs w:val="28"/>
        </w:rPr>
        <w:t>Асамблеї</w:t>
      </w:r>
      <w:proofErr w:type="spellEnd"/>
      <w:r w:rsidRPr="00014D02">
        <w:rPr>
          <w:rFonts w:ascii="Times New Roman" w:hAnsi="Times New Roman" w:cs="Times New Roman"/>
          <w:sz w:val="28"/>
          <w:szCs w:val="28"/>
        </w:rPr>
        <w:t xml:space="preserve"> ООН Б. Обама</w:t>
      </w:r>
      <w:r w:rsidR="0027664D" w:rsidRPr="0027664D">
        <w:rPr>
          <w:rFonts w:ascii="Times New Roman" w:hAnsi="Times New Roman" w:cs="Times New Roman"/>
          <w:sz w:val="28"/>
          <w:szCs w:val="28"/>
        </w:rPr>
        <w:t xml:space="preserve"> </w:t>
      </w:r>
      <w:proofErr w:type="spellStart"/>
      <w:r w:rsidR="0027664D" w:rsidRPr="0027664D">
        <w:rPr>
          <w:rFonts w:ascii="Times New Roman" w:hAnsi="Times New Roman" w:cs="Times New Roman"/>
          <w:sz w:val="28"/>
          <w:szCs w:val="28"/>
        </w:rPr>
        <w:t>також</w:t>
      </w:r>
      <w:proofErr w:type="spellEnd"/>
      <w:r w:rsidRPr="00014D02">
        <w:rPr>
          <w:rFonts w:ascii="Times New Roman" w:hAnsi="Times New Roman" w:cs="Times New Roman"/>
          <w:sz w:val="28"/>
          <w:szCs w:val="28"/>
        </w:rPr>
        <w:t xml:space="preserve"> </w:t>
      </w:r>
      <w:proofErr w:type="spellStart"/>
      <w:r w:rsidRPr="00014D02">
        <w:rPr>
          <w:rFonts w:ascii="Times New Roman" w:hAnsi="Times New Roman" w:cs="Times New Roman"/>
          <w:sz w:val="28"/>
          <w:szCs w:val="28"/>
        </w:rPr>
        <w:t>в</w:t>
      </w:r>
      <w:r w:rsidR="0052252A" w:rsidRPr="00014D02">
        <w:rPr>
          <w:rFonts w:ascii="Times New Roman" w:hAnsi="Times New Roman" w:cs="Times New Roman"/>
          <w:sz w:val="28"/>
          <w:szCs w:val="28"/>
        </w:rPr>
        <w:t>икористовує</w:t>
      </w:r>
      <w:proofErr w:type="spellEnd"/>
      <w:r w:rsidR="0052252A" w:rsidRPr="00014D02">
        <w:rPr>
          <w:rFonts w:ascii="Times New Roman" w:hAnsi="Times New Roman" w:cs="Times New Roman"/>
          <w:sz w:val="28"/>
          <w:szCs w:val="28"/>
        </w:rPr>
        <w:t xml:space="preserve"> тактику </w:t>
      </w:r>
      <w:proofErr w:type="spellStart"/>
      <w:r w:rsidR="0052252A" w:rsidRPr="00014D02">
        <w:rPr>
          <w:rFonts w:ascii="Times New Roman" w:hAnsi="Times New Roman" w:cs="Times New Roman"/>
          <w:sz w:val="28"/>
          <w:szCs w:val="28"/>
        </w:rPr>
        <w:t>розшарування</w:t>
      </w:r>
      <w:proofErr w:type="spellEnd"/>
      <w:r w:rsidR="0052252A" w:rsidRPr="00014D02">
        <w:rPr>
          <w:rFonts w:ascii="Times New Roman" w:hAnsi="Times New Roman" w:cs="Times New Roman"/>
          <w:sz w:val="28"/>
          <w:szCs w:val="28"/>
        </w:rPr>
        <w:t xml:space="preserve"> </w:t>
      </w:r>
      <w:proofErr w:type="spellStart"/>
      <w:r w:rsidR="0052252A" w:rsidRPr="00014D02">
        <w:rPr>
          <w:rFonts w:ascii="Times New Roman" w:hAnsi="Times New Roman" w:cs="Times New Roman"/>
          <w:sz w:val="28"/>
          <w:szCs w:val="28"/>
        </w:rPr>
        <w:t>дейктичного</w:t>
      </w:r>
      <w:proofErr w:type="spellEnd"/>
      <w:r w:rsidR="0052252A" w:rsidRPr="00014D02">
        <w:rPr>
          <w:rFonts w:ascii="Times New Roman" w:hAnsi="Times New Roman" w:cs="Times New Roman"/>
          <w:sz w:val="28"/>
          <w:szCs w:val="28"/>
        </w:rPr>
        <w:t xml:space="preserve"> поля </w:t>
      </w:r>
      <w:proofErr w:type="spellStart"/>
      <w:r w:rsidR="0052252A" w:rsidRPr="00014D02">
        <w:rPr>
          <w:rFonts w:ascii="Times New Roman" w:hAnsi="Times New Roman" w:cs="Times New Roman"/>
          <w:sz w:val="28"/>
          <w:szCs w:val="28"/>
        </w:rPr>
        <w:t>промовця</w:t>
      </w:r>
      <w:proofErr w:type="spellEnd"/>
      <w:r w:rsidR="0052252A" w:rsidRPr="00014D02">
        <w:rPr>
          <w:rFonts w:ascii="Times New Roman" w:hAnsi="Times New Roman" w:cs="Times New Roman"/>
          <w:sz w:val="28"/>
          <w:szCs w:val="28"/>
        </w:rPr>
        <w:t xml:space="preserve"> на</w:t>
      </w:r>
      <w:r w:rsidR="005854DA" w:rsidRPr="005854DA">
        <w:rPr>
          <w:rFonts w:ascii="Times New Roman" w:hAnsi="Times New Roman" w:cs="Times New Roman"/>
          <w:sz w:val="28"/>
          <w:szCs w:val="28"/>
        </w:rPr>
        <w:t xml:space="preserve">: </w:t>
      </w:r>
      <w:r w:rsidR="0052252A" w:rsidRPr="00014D02">
        <w:rPr>
          <w:rFonts w:ascii="Times New Roman" w:hAnsi="Times New Roman" w:cs="Times New Roman"/>
          <w:sz w:val="28"/>
          <w:szCs w:val="28"/>
        </w:rPr>
        <w:t xml:space="preserve"> </w:t>
      </w:r>
      <w:proofErr w:type="spellStart"/>
      <w:r w:rsidR="0052252A" w:rsidRPr="00014D02">
        <w:rPr>
          <w:rFonts w:ascii="Times New Roman" w:hAnsi="Times New Roman" w:cs="Times New Roman"/>
          <w:sz w:val="28"/>
          <w:szCs w:val="28"/>
        </w:rPr>
        <w:t>дейктичне</w:t>
      </w:r>
      <w:proofErr w:type="spellEnd"/>
      <w:r w:rsidR="0052252A" w:rsidRPr="00014D02">
        <w:rPr>
          <w:rFonts w:ascii="Times New Roman" w:hAnsi="Times New Roman" w:cs="Times New Roman"/>
          <w:sz w:val="28"/>
          <w:szCs w:val="28"/>
        </w:rPr>
        <w:t xml:space="preserve"> поле </w:t>
      </w:r>
      <w:r w:rsidR="0052252A" w:rsidRPr="00014D02">
        <w:rPr>
          <w:rFonts w:ascii="Times New Roman" w:hAnsi="Times New Roman" w:cs="Times New Roman"/>
          <w:i/>
          <w:sz w:val="28"/>
          <w:szCs w:val="28"/>
          <w:lang w:val="en-US"/>
        </w:rPr>
        <w:t>we</w:t>
      </w:r>
      <w:r w:rsidR="0052252A" w:rsidRPr="00014D02">
        <w:rPr>
          <w:rFonts w:ascii="Times New Roman" w:hAnsi="Times New Roman" w:cs="Times New Roman"/>
          <w:sz w:val="28"/>
          <w:szCs w:val="28"/>
        </w:rPr>
        <w:t>-</w:t>
      </w:r>
      <w:proofErr w:type="spellStart"/>
      <w:r w:rsidR="0052252A" w:rsidRPr="00014D02">
        <w:rPr>
          <w:rFonts w:ascii="Times New Roman" w:hAnsi="Times New Roman" w:cs="Times New Roman"/>
          <w:sz w:val="28"/>
          <w:szCs w:val="28"/>
        </w:rPr>
        <w:t>колективне</w:t>
      </w:r>
      <w:proofErr w:type="spellEnd"/>
      <w:r w:rsidR="0052252A" w:rsidRPr="00014D02">
        <w:rPr>
          <w:rFonts w:ascii="Times New Roman" w:hAnsi="Times New Roman" w:cs="Times New Roman"/>
          <w:sz w:val="28"/>
          <w:szCs w:val="28"/>
        </w:rPr>
        <w:t xml:space="preserve"> та </w:t>
      </w:r>
      <w:proofErr w:type="spellStart"/>
      <w:r w:rsidR="0052252A" w:rsidRPr="00014D02">
        <w:rPr>
          <w:rFonts w:ascii="Times New Roman" w:hAnsi="Times New Roman" w:cs="Times New Roman"/>
          <w:sz w:val="28"/>
          <w:szCs w:val="28"/>
        </w:rPr>
        <w:t>дейктичне</w:t>
      </w:r>
      <w:proofErr w:type="spellEnd"/>
      <w:r w:rsidR="0052252A" w:rsidRPr="00014D02">
        <w:rPr>
          <w:rFonts w:ascii="Times New Roman" w:hAnsi="Times New Roman" w:cs="Times New Roman"/>
          <w:sz w:val="28"/>
          <w:szCs w:val="28"/>
        </w:rPr>
        <w:t xml:space="preserve"> поле  </w:t>
      </w:r>
      <w:r w:rsidR="0052252A" w:rsidRPr="00014D02">
        <w:rPr>
          <w:rFonts w:ascii="Times New Roman" w:hAnsi="Times New Roman" w:cs="Times New Roman"/>
          <w:i/>
          <w:sz w:val="28"/>
          <w:szCs w:val="28"/>
          <w:lang w:val="en-US"/>
        </w:rPr>
        <w:t>I</w:t>
      </w:r>
      <w:r w:rsidR="0052252A" w:rsidRPr="00014D02">
        <w:rPr>
          <w:rFonts w:ascii="Times New Roman" w:hAnsi="Times New Roman" w:cs="Times New Roman"/>
          <w:i/>
          <w:sz w:val="28"/>
          <w:szCs w:val="28"/>
        </w:rPr>
        <w:t>-</w:t>
      </w:r>
      <w:proofErr w:type="spellStart"/>
      <w:r w:rsidR="0052252A" w:rsidRPr="00014D02">
        <w:rPr>
          <w:rFonts w:ascii="Times New Roman" w:hAnsi="Times New Roman" w:cs="Times New Roman"/>
          <w:sz w:val="28"/>
          <w:szCs w:val="28"/>
        </w:rPr>
        <w:t>особисте</w:t>
      </w:r>
      <w:proofErr w:type="spellEnd"/>
      <w:r w:rsidR="00014D02" w:rsidRPr="00014D02">
        <w:rPr>
          <w:rFonts w:ascii="Times New Roman" w:hAnsi="Times New Roman" w:cs="Times New Roman"/>
          <w:sz w:val="28"/>
          <w:szCs w:val="28"/>
        </w:rPr>
        <w:t>.</w:t>
      </w:r>
    </w:p>
    <w:p w:rsidR="00471BAE" w:rsidRPr="005854DA" w:rsidRDefault="00014D02" w:rsidP="007E0CA5">
      <w:pPr>
        <w:spacing w:after="0" w:line="360" w:lineRule="auto"/>
        <w:ind w:firstLine="709"/>
        <w:rPr>
          <w:rFonts w:ascii="Times New Roman" w:hAnsi="Times New Roman" w:cs="Times New Roman"/>
          <w:sz w:val="28"/>
          <w:szCs w:val="28"/>
        </w:rPr>
      </w:pPr>
      <w:r w:rsidRPr="00014D02">
        <w:rPr>
          <w:rFonts w:ascii="Times New Roman" w:hAnsi="Times New Roman" w:cs="Times New Roman"/>
          <w:sz w:val="28"/>
          <w:szCs w:val="28"/>
        </w:rPr>
        <w:t xml:space="preserve"> </w:t>
      </w:r>
      <w:proofErr w:type="spellStart"/>
      <w:r w:rsidRPr="00014D02">
        <w:rPr>
          <w:rFonts w:ascii="Times New Roman" w:hAnsi="Times New Roman" w:cs="Times New Roman"/>
          <w:sz w:val="28"/>
          <w:szCs w:val="28"/>
        </w:rPr>
        <w:t>Дейктичне</w:t>
      </w:r>
      <w:proofErr w:type="spellEnd"/>
      <w:r w:rsidRPr="00014D02">
        <w:rPr>
          <w:rFonts w:ascii="Times New Roman" w:hAnsi="Times New Roman" w:cs="Times New Roman"/>
          <w:sz w:val="28"/>
          <w:szCs w:val="28"/>
        </w:rPr>
        <w:t xml:space="preserve"> поле</w:t>
      </w:r>
      <w:r w:rsidR="0052252A" w:rsidRPr="00014D02">
        <w:rPr>
          <w:rFonts w:ascii="Times New Roman" w:hAnsi="Times New Roman" w:cs="Times New Roman"/>
          <w:sz w:val="28"/>
          <w:szCs w:val="28"/>
        </w:rPr>
        <w:t xml:space="preserve"> </w:t>
      </w:r>
      <w:proofErr w:type="spellStart"/>
      <w:r w:rsidR="00471BAE" w:rsidRPr="00841BA7">
        <w:rPr>
          <w:rFonts w:ascii="Times New Roman" w:hAnsi="Times New Roman" w:cs="Times New Roman"/>
          <w:sz w:val="28"/>
          <w:szCs w:val="28"/>
        </w:rPr>
        <w:t>промовця</w:t>
      </w:r>
      <w:proofErr w:type="spellEnd"/>
      <w:r w:rsidR="00471BAE" w:rsidRPr="00841BA7">
        <w:rPr>
          <w:rFonts w:ascii="Times New Roman" w:hAnsi="Times New Roman" w:cs="Times New Roman"/>
          <w:sz w:val="28"/>
          <w:szCs w:val="28"/>
        </w:rPr>
        <w:t xml:space="preserve"> </w:t>
      </w:r>
      <w:r w:rsidR="00471BAE">
        <w:rPr>
          <w:rFonts w:ascii="Times New Roman" w:hAnsi="Times New Roman" w:cs="Times New Roman"/>
          <w:i/>
          <w:sz w:val="28"/>
          <w:szCs w:val="28"/>
          <w:lang w:val="en-US"/>
        </w:rPr>
        <w:t>we</w:t>
      </w:r>
      <w:r w:rsidR="00EF77DD" w:rsidRPr="00EF77DD">
        <w:rPr>
          <w:rFonts w:ascii="Times New Roman" w:hAnsi="Times New Roman" w:cs="Times New Roman"/>
          <w:sz w:val="28"/>
          <w:szCs w:val="28"/>
          <w:lang w:val="uk-UA"/>
        </w:rPr>
        <w:t xml:space="preserve"> </w:t>
      </w:r>
      <w:r w:rsidR="00841BA7">
        <w:rPr>
          <w:rFonts w:ascii="Times New Roman" w:hAnsi="Times New Roman" w:cs="Times New Roman"/>
          <w:sz w:val="28"/>
          <w:szCs w:val="28"/>
        </w:rPr>
        <w:t>–</w:t>
      </w:r>
      <w:proofErr w:type="spellStart"/>
      <w:r w:rsidR="00471BAE">
        <w:rPr>
          <w:rFonts w:ascii="Times New Roman" w:hAnsi="Times New Roman" w:cs="Times New Roman"/>
          <w:sz w:val="28"/>
          <w:szCs w:val="28"/>
        </w:rPr>
        <w:t>колективне</w:t>
      </w:r>
      <w:proofErr w:type="spellEnd"/>
      <w:r w:rsidR="00841BA7" w:rsidRPr="00841BA7">
        <w:rPr>
          <w:rFonts w:ascii="Times New Roman" w:hAnsi="Times New Roman" w:cs="Times New Roman"/>
          <w:sz w:val="28"/>
          <w:szCs w:val="28"/>
        </w:rPr>
        <w:t xml:space="preserve"> </w:t>
      </w:r>
      <w:proofErr w:type="spellStart"/>
      <w:r w:rsidR="00841BA7" w:rsidRPr="00841BA7">
        <w:rPr>
          <w:rFonts w:ascii="Times New Roman" w:hAnsi="Times New Roman" w:cs="Times New Roman"/>
          <w:sz w:val="28"/>
          <w:szCs w:val="28"/>
        </w:rPr>
        <w:t>представлене</w:t>
      </w:r>
      <w:proofErr w:type="spellEnd"/>
      <w:r w:rsidR="00841BA7" w:rsidRPr="00841BA7">
        <w:rPr>
          <w:rFonts w:ascii="Times New Roman" w:hAnsi="Times New Roman" w:cs="Times New Roman"/>
          <w:sz w:val="28"/>
          <w:szCs w:val="28"/>
        </w:rPr>
        <w:t xml:space="preserve"> </w:t>
      </w:r>
      <w:proofErr w:type="gramStart"/>
      <w:r w:rsidR="00841BA7" w:rsidRPr="00841BA7">
        <w:rPr>
          <w:rFonts w:ascii="Times New Roman" w:hAnsi="Times New Roman" w:cs="Times New Roman"/>
          <w:sz w:val="28"/>
          <w:szCs w:val="28"/>
        </w:rPr>
        <w:t>у</w:t>
      </w:r>
      <w:proofErr w:type="gramEnd"/>
      <w:r w:rsidR="00841BA7" w:rsidRPr="00841BA7">
        <w:rPr>
          <w:rFonts w:ascii="Times New Roman" w:hAnsi="Times New Roman" w:cs="Times New Roman"/>
          <w:sz w:val="28"/>
          <w:szCs w:val="28"/>
        </w:rPr>
        <w:t xml:space="preserve"> </w:t>
      </w:r>
      <w:proofErr w:type="spellStart"/>
      <w:proofErr w:type="gramStart"/>
      <w:r w:rsidR="00841BA7" w:rsidRPr="00841BA7">
        <w:rPr>
          <w:rFonts w:ascii="Times New Roman" w:hAnsi="Times New Roman" w:cs="Times New Roman"/>
          <w:sz w:val="28"/>
          <w:szCs w:val="28"/>
        </w:rPr>
        <w:t>текст</w:t>
      </w:r>
      <w:proofErr w:type="gramEnd"/>
      <w:r w:rsidR="00841BA7" w:rsidRPr="00841BA7">
        <w:rPr>
          <w:rFonts w:ascii="Times New Roman" w:hAnsi="Times New Roman" w:cs="Times New Roman"/>
          <w:sz w:val="28"/>
          <w:szCs w:val="28"/>
        </w:rPr>
        <w:t>і</w:t>
      </w:r>
      <w:proofErr w:type="spellEnd"/>
      <w:r w:rsidR="00841BA7" w:rsidRPr="00841BA7">
        <w:rPr>
          <w:rFonts w:ascii="Times New Roman" w:hAnsi="Times New Roman" w:cs="Times New Roman"/>
          <w:sz w:val="28"/>
          <w:szCs w:val="28"/>
        </w:rPr>
        <w:t xml:space="preserve"> </w:t>
      </w:r>
      <w:proofErr w:type="spellStart"/>
      <w:r w:rsidR="00841BA7" w:rsidRPr="00841BA7">
        <w:rPr>
          <w:rFonts w:ascii="Times New Roman" w:hAnsi="Times New Roman" w:cs="Times New Roman"/>
          <w:sz w:val="28"/>
          <w:szCs w:val="28"/>
        </w:rPr>
        <w:t>промови</w:t>
      </w:r>
      <w:proofErr w:type="spellEnd"/>
      <w:r w:rsidR="00841BA7" w:rsidRPr="00841BA7">
        <w:rPr>
          <w:rFonts w:ascii="Times New Roman" w:hAnsi="Times New Roman" w:cs="Times New Roman"/>
          <w:sz w:val="28"/>
          <w:szCs w:val="28"/>
        </w:rPr>
        <w:t xml:space="preserve"> </w:t>
      </w:r>
      <w:proofErr w:type="spellStart"/>
      <w:r w:rsidR="00841BA7" w:rsidRPr="00841BA7">
        <w:rPr>
          <w:rFonts w:ascii="Times New Roman" w:hAnsi="Times New Roman" w:cs="Times New Roman"/>
          <w:sz w:val="28"/>
          <w:szCs w:val="28"/>
        </w:rPr>
        <w:t>Б.Обами</w:t>
      </w:r>
      <w:proofErr w:type="spellEnd"/>
      <w:r w:rsidR="00841BA7" w:rsidRPr="00841BA7">
        <w:rPr>
          <w:rFonts w:ascii="Times New Roman" w:hAnsi="Times New Roman" w:cs="Times New Roman"/>
          <w:sz w:val="28"/>
          <w:szCs w:val="28"/>
        </w:rPr>
        <w:t xml:space="preserve"> </w:t>
      </w:r>
      <w:proofErr w:type="spellStart"/>
      <w:r w:rsidR="00841BA7" w:rsidRPr="00841BA7">
        <w:rPr>
          <w:rFonts w:ascii="Times New Roman" w:hAnsi="Times New Roman" w:cs="Times New Roman"/>
          <w:sz w:val="28"/>
          <w:szCs w:val="28"/>
        </w:rPr>
        <w:t>займеннниками</w:t>
      </w:r>
      <w:proofErr w:type="spellEnd"/>
      <w:r w:rsidR="00841BA7" w:rsidRPr="00841BA7">
        <w:rPr>
          <w:rFonts w:ascii="Times New Roman" w:hAnsi="Times New Roman" w:cs="Times New Roman"/>
          <w:sz w:val="28"/>
          <w:szCs w:val="28"/>
        </w:rPr>
        <w:t xml:space="preserve"> </w:t>
      </w:r>
      <w:r w:rsidR="00471BAE">
        <w:rPr>
          <w:rFonts w:ascii="Times New Roman" w:hAnsi="Times New Roman" w:cs="Times New Roman"/>
          <w:sz w:val="28"/>
          <w:szCs w:val="28"/>
        </w:rPr>
        <w:t xml:space="preserve"> </w:t>
      </w:r>
      <w:r w:rsidR="00841BA7" w:rsidRPr="00FD14D5">
        <w:rPr>
          <w:rFonts w:ascii="Times New Roman" w:hAnsi="Times New Roman" w:cs="Times New Roman"/>
          <w:i/>
          <w:sz w:val="28"/>
          <w:szCs w:val="28"/>
          <w:lang w:val="en-US"/>
        </w:rPr>
        <w:t>we</w:t>
      </w:r>
      <w:r w:rsidR="00841BA7" w:rsidRPr="00FD14D5">
        <w:rPr>
          <w:rFonts w:ascii="Times New Roman" w:hAnsi="Times New Roman" w:cs="Times New Roman"/>
          <w:i/>
          <w:sz w:val="28"/>
          <w:szCs w:val="28"/>
        </w:rPr>
        <w:t xml:space="preserve">, </w:t>
      </w:r>
      <w:r w:rsidR="00841BA7" w:rsidRPr="00FD14D5">
        <w:rPr>
          <w:rFonts w:ascii="Times New Roman" w:hAnsi="Times New Roman" w:cs="Times New Roman"/>
          <w:i/>
          <w:sz w:val="28"/>
          <w:szCs w:val="28"/>
          <w:lang w:val="en-US"/>
        </w:rPr>
        <w:t>our</w:t>
      </w:r>
      <w:r w:rsidR="00841BA7" w:rsidRPr="00FD14D5">
        <w:rPr>
          <w:rFonts w:ascii="Times New Roman" w:hAnsi="Times New Roman" w:cs="Times New Roman"/>
          <w:i/>
          <w:sz w:val="28"/>
          <w:szCs w:val="28"/>
        </w:rPr>
        <w:t xml:space="preserve">, </w:t>
      </w:r>
      <w:r w:rsidR="00841BA7" w:rsidRPr="00FD14D5">
        <w:rPr>
          <w:rFonts w:ascii="Times New Roman" w:hAnsi="Times New Roman" w:cs="Times New Roman"/>
          <w:i/>
          <w:sz w:val="28"/>
          <w:szCs w:val="28"/>
          <w:lang w:val="en-US"/>
        </w:rPr>
        <w:t>ourselves</w:t>
      </w:r>
      <w:r w:rsidR="00841BA7" w:rsidRPr="00FD14D5">
        <w:rPr>
          <w:rFonts w:ascii="Times New Roman" w:hAnsi="Times New Roman" w:cs="Times New Roman"/>
          <w:i/>
          <w:sz w:val="28"/>
          <w:szCs w:val="28"/>
        </w:rPr>
        <w:t xml:space="preserve">, </w:t>
      </w:r>
      <w:r w:rsidR="00841BA7" w:rsidRPr="00FD14D5">
        <w:rPr>
          <w:rFonts w:ascii="Times New Roman" w:hAnsi="Times New Roman" w:cs="Times New Roman"/>
          <w:i/>
          <w:sz w:val="28"/>
          <w:szCs w:val="28"/>
          <w:lang w:val="en-US"/>
        </w:rPr>
        <w:t>u</w:t>
      </w:r>
      <w:r w:rsidR="00D20909" w:rsidRPr="00FD14D5">
        <w:rPr>
          <w:rFonts w:ascii="Times New Roman" w:hAnsi="Times New Roman" w:cs="Times New Roman"/>
          <w:i/>
          <w:sz w:val="28"/>
          <w:szCs w:val="28"/>
          <w:lang w:val="en-US"/>
        </w:rPr>
        <w:t>s</w:t>
      </w:r>
      <w:r w:rsidR="00841BA7" w:rsidRPr="00841BA7">
        <w:rPr>
          <w:rFonts w:ascii="Times New Roman" w:hAnsi="Times New Roman" w:cs="Times New Roman"/>
          <w:sz w:val="28"/>
          <w:szCs w:val="28"/>
        </w:rPr>
        <w:t xml:space="preserve">, </w:t>
      </w:r>
      <w:proofErr w:type="spellStart"/>
      <w:r w:rsidR="00841BA7" w:rsidRPr="00841BA7">
        <w:rPr>
          <w:rFonts w:ascii="Times New Roman" w:hAnsi="Times New Roman" w:cs="Times New Roman"/>
          <w:sz w:val="28"/>
          <w:szCs w:val="28"/>
        </w:rPr>
        <w:t>прислівниками</w:t>
      </w:r>
      <w:proofErr w:type="spellEnd"/>
      <w:r w:rsidR="00841BA7" w:rsidRPr="00841BA7">
        <w:rPr>
          <w:rFonts w:ascii="Times New Roman" w:hAnsi="Times New Roman" w:cs="Times New Roman"/>
          <w:sz w:val="28"/>
          <w:szCs w:val="28"/>
        </w:rPr>
        <w:t xml:space="preserve">  </w:t>
      </w:r>
      <w:r w:rsidR="00841BA7" w:rsidRPr="00FD14D5">
        <w:rPr>
          <w:rFonts w:ascii="Times New Roman" w:hAnsi="Times New Roman" w:cs="Times New Roman"/>
          <w:i/>
          <w:sz w:val="28"/>
          <w:szCs w:val="28"/>
          <w:lang w:val="en-US"/>
        </w:rPr>
        <w:t>recently</w:t>
      </w:r>
      <w:r w:rsidR="00841BA7" w:rsidRPr="00FD14D5">
        <w:rPr>
          <w:rFonts w:ascii="Times New Roman" w:hAnsi="Times New Roman" w:cs="Times New Roman"/>
          <w:i/>
          <w:sz w:val="28"/>
          <w:szCs w:val="28"/>
        </w:rPr>
        <w:t xml:space="preserve">, </w:t>
      </w:r>
      <w:r w:rsidR="00841BA7" w:rsidRPr="00FD14D5">
        <w:rPr>
          <w:rFonts w:ascii="Times New Roman" w:hAnsi="Times New Roman" w:cs="Times New Roman"/>
          <w:i/>
          <w:sz w:val="28"/>
          <w:szCs w:val="28"/>
          <w:lang w:val="en-US"/>
        </w:rPr>
        <w:t>today</w:t>
      </w:r>
      <w:r w:rsidR="00841BA7" w:rsidRPr="00841BA7">
        <w:rPr>
          <w:rFonts w:ascii="Times New Roman" w:hAnsi="Times New Roman" w:cs="Times New Roman"/>
          <w:sz w:val="28"/>
          <w:szCs w:val="28"/>
        </w:rPr>
        <w:t xml:space="preserve">, </w:t>
      </w:r>
      <w:r w:rsidR="00D20909" w:rsidRPr="00D20909">
        <w:rPr>
          <w:rFonts w:ascii="Times New Roman" w:hAnsi="Times New Roman" w:cs="Times New Roman"/>
          <w:sz w:val="28"/>
          <w:szCs w:val="28"/>
        </w:rPr>
        <w:t xml:space="preserve"> </w:t>
      </w:r>
      <w:proofErr w:type="spellStart"/>
      <w:r w:rsidR="00D20909" w:rsidRPr="00D20909">
        <w:rPr>
          <w:rFonts w:ascii="Times New Roman" w:hAnsi="Times New Roman" w:cs="Times New Roman"/>
          <w:sz w:val="28"/>
          <w:szCs w:val="28"/>
        </w:rPr>
        <w:t>словосполученнями</w:t>
      </w:r>
      <w:proofErr w:type="spellEnd"/>
      <w:r w:rsidR="00D20909" w:rsidRPr="00D20909">
        <w:rPr>
          <w:rFonts w:ascii="Times New Roman" w:hAnsi="Times New Roman" w:cs="Times New Roman"/>
          <w:sz w:val="28"/>
          <w:szCs w:val="28"/>
        </w:rPr>
        <w:t xml:space="preserve"> часу </w:t>
      </w:r>
      <w:r w:rsidR="00841BA7" w:rsidRPr="00FD14D5">
        <w:rPr>
          <w:rFonts w:ascii="Times New Roman" w:hAnsi="Times New Roman" w:cs="Times New Roman"/>
          <w:i/>
          <w:sz w:val="28"/>
          <w:szCs w:val="28"/>
          <w:lang w:val="en-US"/>
        </w:rPr>
        <w:t>this</w:t>
      </w:r>
      <w:r w:rsidR="00841BA7" w:rsidRPr="00FD14D5">
        <w:rPr>
          <w:rFonts w:ascii="Times New Roman" w:hAnsi="Times New Roman" w:cs="Times New Roman"/>
          <w:i/>
          <w:sz w:val="28"/>
          <w:szCs w:val="28"/>
        </w:rPr>
        <w:t xml:space="preserve"> </w:t>
      </w:r>
      <w:r w:rsidR="00841BA7" w:rsidRPr="00FD14D5">
        <w:rPr>
          <w:rFonts w:ascii="Times New Roman" w:hAnsi="Times New Roman" w:cs="Times New Roman"/>
          <w:i/>
          <w:sz w:val="28"/>
          <w:szCs w:val="28"/>
          <w:lang w:val="en-US"/>
        </w:rPr>
        <w:t>time</w:t>
      </w:r>
      <w:r w:rsidR="00841BA7" w:rsidRPr="00FD14D5">
        <w:rPr>
          <w:rFonts w:ascii="Times New Roman" w:hAnsi="Times New Roman" w:cs="Times New Roman"/>
          <w:i/>
          <w:sz w:val="28"/>
          <w:szCs w:val="28"/>
        </w:rPr>
        <w:t xml:space="preserve">, </w:t>
      </w:r>
      <w:r w:rsidR="00D20909" w:rsidRPr="00FD14D5">
        <w:rPr>
          <w:rFonts w:ascii="Times New Roman" w:hAnsi="Times New Roman" w:cs="Times New Roman"/>
          <w:i/>
          <w:sz w:val="28"/>
          <w:szCs w:val="28"/>
          <w:lang w:val="en-US"/>
        </w:rPr>
        <w:t>this</w:t>
      </w:r>
      <w:r w:rsidR="00D20909" w:rsidRPr="00FD14D5">
        <w:rPr>
          <w:rFonts w:ascii="Times New Roman" w:hAnsi="Times New Roman" w:cs="Times New Roman"/>
          <w:i/>
          <w:sz w:val="28"/>
          <w:szCs w:val="28"/>
        </w:rPr>
        <w:t xml:space="preserve"> </w:t>
      </w:r>
      <w:r w:rsidR="00D20909" w:rsidRPr="00FD14D5">
        <w:rPr>
          <w:rFonts w:ascii="Times New Roman" w:hAnsi="Times New Roman" w:cs="Times New Roman"/>
          <w:i/>
          <w:sz w:val="28"/>
          <w:szCs w:val="28"/>
          <w:lang w:val="en-US"/>
        </w:rPr>
        <w:t>moment</w:t>
      </w:r>
      <w:r w:rsidRPr="00014D02">
        <w:rPr>
          <w:rFonts w:ascii="Times New Roman" w:hAnsi="Times New Roman" w:cs="Times New Roman"/>
          <w:sz w:val="28"/>
          <w:szCs w:val="28"/>
        </w:rPr>
        <w:t xml:space="preserve"> </w:t>
      </w:r>
      <w:r w:rsidR="005854DA" w:rsidRPr="005854DA">
        <w:rPr>
          <w:rFonts w:ascii="Times New Roman" w:hAnsi="Times New Roman" w:cs="Times New Roman"/>
          <w:sz w:val="28"/>
          <w:szCs w:val="28"/>
        </w:rPr>
        <w:t>.</w:t>
      </w:r>
    </w:p>
    <w:p w:rsidR="00014D02" w:rsidRPr="00014D02" w:rsidRDefault="00471BAE" w:rsidP="007E0CA5">
      <w:pPr>
        <w:spacing w:after="0" w:line="360" w:lineRule="auto"/>
        <w:ind w:firstLine="709"/>
        <w:rPr>
          <w:rFonts w:ascii="Times New Roman" w:hAnsi="Times New Roman" w:cs="Times New Roman"/>
          <w:sz w:val="28"/>
          <w:szCs w:val="28"/>
        </w:rPr>
      </w:pPr>
      <w:proofErr w:type="spellStart"/>
      <w:r w:rsidRPr="00471BAE">
        <w:rPr>
          <w:rFonts w:ascii="Times New Roman" w:hAnsi="Times New Roman" w:cs="Times New Roman"/>
          <w:sz w:val="28"/>
          <w:szCs w:val="28"/>
        </w:rPr>
        <w:t>Д</w:t>
      </w:r>
      <w:r w:rsidR="00014D02" w:rsidRPr="00014D02">
        <w:rPr>
          <w:rFonts w:ascii="Times New Roman" w:hAnsi="Times New Roman" w:cs="Times New Roman"/>
          <w:sz w:val="28"/>
          <w:szCs w:val="28"/>
        </w:rPr>
        <w:t>ейктичне</w:t>
      </w:r>
      <w:proofErr w:type="spellEnd"/>
      <w:r w:rsidR="00014D02" w:rsidRPr="00014D02">
        <w:rPr>
          <w:rFonts w:ascii="Times New Roman" w:hAnsi="Times New Roman" w:cs="Times New Roman"/>
          <w:sz w:val="28"/>
          <w:szCs w:val="28"/>
        </w:rPr>
        <w:t xml:space="preserve"> поле  </w:t>
      </w:r>
      <w:proofErr w:type="spellStart"/>
      <w:r w:rsidRPr="00471BAE">
        <w:rPr>
          <w:rFonts w:ascii="Times New Roman" w:hAnsi="Times New Roman" w:cs="Times New Roman"/>
          <w:sz w:val="28"/>
          <w:szCs w:val="28"/>
        </w:rPr>
        <w:t>промовця</w:t>
      </w:r>
      <w:proofErr w:type="spellEnd"/>
      <w:r w:rsidRPr="00471BAE">
        <w:rPr>
          <w:rFonts w:ascii="Times New Roman" w:hAnsi="Times New Roman" w:cs="Times New Roman"/>
          <w:sz w:val="28"/>
          <w:szCs w:val="28"/>
        </w:rPr>
        <w:t xml:space="preserve"> </w:t>
      </w:r>
      <w:r w:rsidR="00014D02" w:rsidRPr="00014D02">
        <w:rPr>
          <w:rFonts w:ascii="Times New Roman" w:hAnsi="Times New Roman" w:cs="Times New Roman"/>
          <w:i/>
          <w:sz w:val="28"/>
          <w:szCs w:val="28"/>
          <w:lang w:val="en-US"/>
        </w:rPr>
        <w:t>I</w:t>
      </w:r>
      <w:r w:rsidR="00014D02" w:rsidRPr="00014D02">
        <w:rPr>
          <w:rFonts w:ascii="Times New Roman" w:hAnsi="Times New Roman" w:cs="Times New Roman"/>
          <w:i/>
          <w:sz w:val="28"/>
          <w:szCs w:val="28"/>
        </w:rPr>
        <w:t>-</w:t>
      </w:r>
      <w:proofErr w:type="spellStart"/>
      <w:r w:rsidR="00014D02" w:rsidRPr="00014D02">
        <w:rPr>
          <w:rFonts w:ascii="Times New Roman" w:hAnsi="Times New Roman" w:cs="Times New Roman"/>
          <w:sz w:val="28"/>
          <w:szCs w:val="28"/>
        </w:rPr>
        <w:t>особисте</w:t>
      </w:r>
      <w:proofErr w:type="spellEnd"/>
      <w:r w:rsidRPr="00471BAE">
        <w:rPr>
          <w:rFonts w:ascii="Times New Roman" w:hAnsi="Times New Roman" w:cs="Times New Roman"/>
          <w:sz w:val="28"/>
          <w:szCs w:val="28"/>
        </w:rPr>
        <w:t xml:space="preserve"> </w:t>
      </w:r>
      <w:proofErr w:type="spellStart"/>
      <w:r w:rsidRPr="00471BAE">
        <w:rPr>
          <w:rFonts w:ascii="Times New Roman" w:hAnsi="Times New Roman" w:cs="Times New Roman"/>
          <w:sz w:val="28"/>
          <w:szCs w:val="28"/>
        </w:rPr>
        <w:t>знайшло</w:t>
      </w:r>
      <w:proofErr w:type="spellEnd"/>
      <w:r w:rsidRPr="00471BAE">
        <w:rPr>
          <w:rFonts w:ascii="Times New Roman" w:hAnsi="Times New Roman" w:cs="Times New Roman"/>
          <w:sz w:val="28"/>
          <w:szCs w:val="28"/>
        </w:rPr>
        <w:t xml:space="preserve"> </w:t>
      </w:r>
      <w:proofErr w:type="spellStart"/>
      <w:r w:rsidRPr="00471BAE">
        <w:rPr>
          <w:rFonts w:ascii="Times New Roman" w:hAnsi="Times New Roman" w:cs="Times New Roman"/>
          <w:sz w:val="28"/>
          <w:szCs w:val="28"/>
        </w:rPr>
        <w:t>відображення</w:t>
      </w:r>
      <w:proofErr w:type="spellEnd"/>
      <w:r w:rsidRPr="00471BAE">
        <w:rPr>
          <w:rFonts w:ascii="Times New Roman" w:hAnsi="Times New Roman" w:cs="Times New Roman"/>
          <w:sz w:val="28"/>
          <w:szCs w:val="28"/>
        </w:rPr>
        <w:t xml:space="preserve"> </w:t>
      </w:r>
      <w:proofErr w:type="gramStart"/>
      <w:r w:rsidRPr="00471BAE">
        <w:rPr>
          <w:rFonts w:ascii="Times New Roman" w:hAnsi="Times New Roman" w:cs="Times New Roman"/>
          <w:sz w:val="28"/>
          <w:szCs w:val="28"/>
        </w:rPr>
        <w:t>у</w:t>
      </w:r>
      <w:proofErr w:type="gramEnd"/>
      <w:r w:rsidRPr="00471BAE">
        <w:rPr>
          <w:rFonts w:ascii="Times New Roman" w:hAnsi="Times New Roman" w:cs="Times New Roman"/>
          <w:sz w:val="28"/>
          <w:szCs w:val="28"/>
        </w:rPr>
        <w:t xml:space="preserve"> таких </w:t>
      </w:r>
      <w:r>
        <w:rPr>
          <w:rFonts w:ascii="Times New Roman" w:hAnsi="Times New Roman" w:cs="Times New Roman"/>
          <w:sz w:val="28"/>
          <w:szCs w:val="28"/>
        </w:rPr>
        <w:t xml:space="preserve"> фраза</w:t>
      </w:r>
      <w:r w:rsidRPr="00471BAE">
        <w:rPr>
          <w:rFonts w:ascii="Times New Roman" w:hAnsi="Times New Roman" w:cs="Times New Roman"/>
          <w:sz w:val="28"/>
          <w:szCs w:val="28"/>
        </w:rPr>
        <w:t>х:</w:t>
      </w:r>
      <w:r w:rsidR="00014D02">
        <w:rPr>
          <w:rFonts w:ascii="Times New Roman" w:hAnsi="Times New Roman" w:cs="Times New Roman"/>
          <w:sz w:val="28"/>
          <w:szCs w:val="28"/>
          <w:lang w:val="uk-UA"/>
        </w:rPr>
        <w:t xml:space="preserve"> </w:t>
      </w:r>
    </w:p>
    <w:p w:rsidR="00A96350" w:rsidRPr="00442147" w:rsidRDefault="00A96350" w:rsidP="007E0CA5">
      <w:pPr>
        <w:spacing w:line="360" w:lineRule="auto"/>
        <w:rPr>
          <w:rFonts w:ascii="Times New Roman" w:hAnsi="Times New Roman" w:cs="Times New Roman"/>
          <w:i/>
          <w:sz w:val="28"/>
          <w:szCs w:val="28"/>
          <w:lang w:val="en-US"/>
        </w:rPr>
      </w:pPr>
      <w:r w:rsidRPr="00442147">
        <w:rPr>
          <w:rFonts w:ascii="Times New Roman" w:hAnsi="Times New Roman" w:cs="Times New Roman"/>
          <w:sz w:val="28"/>
          <w:szCs w:val="28"/>
          <w:lang w:val="en-US"/>
        </w:rPr>
        <w:t>1.</w:t>
      </w:r>
      <w:r w:rsidR="00D67B60" w:rsidRPr="00442147">
        <w:rPr>
          <w:rFonts w:ascii="Times New Roman" w:hAnsi="Times New Roman" w:cs="Times New Roman"/>
          <w:i/>
          <w:sz w:val="28"/>
          <w:szCs w:val="28"/>
          <w:lang w:val="en-US"/>
        </w:rPr>
        <w:t xml:space="preserve">  But </w:t>
      </w:r>
      <w:r w:rsidR="00D67B60" w:rsidRPr="00442147">
        <w:rPr>
          <w:rFonts w:ascii="Times New Roman" w:hAnsi="Times New Roman" w:cs="Times New Roman"/>
          <w:i/>
          <w:sz w:val="28"/>
          <w:szCs w:val="28"/>
          <w:u w:val="single"/>
          <w:lang w:val="en-US"/>
        </w:rPr>
        <w:t>today I</w:t>
      </w:r>
      <w:r w:rsidR="00D67B60" w:rsidRPr="00442147">
        <w:rPr>
          <w:rFonts w:ascii="Times New Roman" w:hAnsi="Times New Roman" w:cs="Times New Roman"/>
          <w:i/>
          <w:sz w:val="28"/>
          <w:szCs w:val="28"/>
          <w:lang w:val="en-US"/>
        </w:rPr>
        <w:t xml:space="preserve">’d like to focus on two defining questions at the root of so many of our challenges -- whether the nations </w:t>
      </w:r>
      <w:r w:rsidR="00D67B60" w:rsidRPr="00442147">
        <w:rPr>
          <w:rFonts w:ascii="Times New Roman" w:hAnsi="Times New Roman" w:cs="Times New Roman"/>
          <w:i/>
          <w:sz w:val="28"/>
          <w:szCs w:val="28"/>
          <w:u w:val="single"/>
          <w:lang w:val="en-US"/>
        </w:rPr>
        <w:t>here today</w:t>
      </w:r>
      <w:r w:rsidR="00D67B60" w:rsidRPr="00442147">
        <w:rPr>
          <w:rFonts w:ascii="Times New Roman" w:hAnsi="Times New Roman" w:cs="Times New Roman"/>
          <w:i/>
          <w:sz w:val="28"/>
          <w:szCs w:val="28"/>
          <w:lang w:val="en-US"/>
        </w:rPr>
        <w:t xml:space="preserve"> will be able to renew the purpose </w:t>
      </w:r>
      <w:r w:rsidR="00D67B60" w:rsidRPr="00442147">
        <w:rPr>
          <w:rFonts w:ascii="Times New Roman" w:hAnsi="Times New Roman" w:cs="Times New Roman"/>
          <w:i/>
          <w:sz w:val="28"/>
          <w:szCs w:val="28"/>
          <w:lang w:val="en-US"/>
        </w:rPr>
        <w:lastRenderedPageBreak/>
        <w:t xml:space="preserve">of the UN’s founding; and whether we will come together to reject the cancer of violent extremism. </w:t>
      </w:r>
    </w:p>
    <w:p w:rsidR="00A96350" w:rsidRDefault="00A96350" w:rsidP="007E0CA5">
      <w:pPr>
        <w:spacing w:line="360" w:lineRule="auto"/>
        <w:rPr>
          <w:rFonts w:ascii="Times New Roman" w:hAnsi="Times New Roman" w:cs="Times New Roman"/>
          <w:i/>
          <w:sz w:val="28"/>
          <w:szCs w:val="28"/>
          <w:lang w:val="en-US"/>
        </w:rPr>
      </w:pPr>
      <w:r>
        <w:rPr>
          <w:rFonts w:ascii="Times New Roman" w:hAnsi="Times New Roman" w:cs="Times New Roman"/>
          <w:sz w:val="28"/>
          <w:szCs w:val="28"/>
          <w:lang w:val="en-US"/>
        </w:rPr>
        <w:t>2</w:t>
      </w:r>
      <w:r w:rsidRPr="0037014B">
        <w:rPr>
          <w:rFonts w:ascii="Times New Roman" w:hAnsi="Times New Roman" w:cs="Times New Roman"/>
          <w:i/>
          <w:sz w:val="28"/>
          <w:szCs w:val="28"/>
          <w:lang w:val="en-US"/>
        </w:rPr>
        <w:t xml:space="preserve">.  </w:t>
      </w:r>
      <w:r w:rsidRPr="00A96350">
        <w:rPr>
          <w:rFonts w:ascii="Times New Roman" w:hAnsi="Times New Roman" w:cs="Times New Roman"/>
          <w:i/>
          <w:sz w:val="28"/>
          <w:szCs w:val="28"/>
          <w:u w:val="single"/>
          <w:lang w:val="en-US"/>
        </w:rPr>
        <w:t>My</w:t>
      </w:r>
      <w:r w:rsidRPr="0037014B">
        <w:rPr>
          <w:rFonts w:ascii="Times New Roman" w:hAnsi="Times New Roman" w:cs="Times New Roman"/>
          <w:i/>
          <w:sz w:val="28"/>
          <w:szCs w:val="28"/>
          <w:lang w:val="en-US"/>
        </w:rPr>
        <w:t xml:space="preserve"> message to Iran’s leaders and people has been simple and consistent:  Do not let </w:t>
      </w:r>
      <w:r w:rsidRPr="00A96350">
        <w:rPr>
          <w:rFonts w:ascii="Times New Roman" w:hAnsi="Times New Roman" w:cs="Times New Roman"/>
          <w:i/>
          <w:sz w:val="28"/>
          <w:szCs w:val="28"/>
          <w:u w:val="single"/>
          <w:lang w:val="en-US"/>
        </w:rPr>
        <w:t>this</w:t>
      </w:r>
      <w:r w:rsidRPr="0037014B">
        <w:rPr>
          <w:rFonts w:ascii="Times New Roman" w:hAnsi="Times New Roman" w:cs="Times New Roman"/>
          <w:i/>
          <w:sz w:val="28"/>
          <w:szCs w:val="28"/>
          <w:lang w:val="en-US"/>
        </w:rPr>
        <w:t xml:space="preserve"> opportunity pass.  We can reach a solution that meets your energy needs while assuring the world that your program is </w:t>
      </w:r>
      <w:proofErr w:type="spellStart"/>
      <w:r>
        <w:rPr>
          <w:rFonts w:ascii="Times New Roman" w:hAnsi="Times New Roman" w:cs="Times New Roman"/>
          <w:i/>
          <w:sz w:val="28"/>
          <w:szCs w:val="28"/>
          <w:lang w:val="en-US"/>
        </w:rPr>
        <w:t>peaceful.l</w:t>
      </w:r>
      <w:proofErr w:type="spellEnd"/>
    </w:p>
    <w:p w:rsidR="00786AD9" w:rsidRDefault="00A96350" w:rsidP="007E0CA5">
      <w:pPr>
        <w:spacing w:line="360" w:lineRule="auto"/>
        <w:rPr>
          <w:rFonts w:ascii="Times New Roman" w:hAnsi="Times New Roman" w:cs="Times New Roman"/>
          <w:i/>
          <w:sz w:val="28"/>
          <w:szCs w:val="28"/>
          <w:lang w:val="en-US"/>
        </w:rPr>
      </w:pPr>
      <w:r>
        <w:rPr>
          <w:rFonts w:ascii="Times New Roman" w:hAnsi="Times New Roman" w:cs="Times New Roman"/>
          <w:sz w:val="28"/>
          <w:szCs w:val="28"/>
          <w:lang w:val="en-US"/>
        </w:rPr>
        <w:t>3</w:t>
      </w:r>
      <w:r w:rsidRPr="00786AD9">
        <w:rPr>
          <w:rFonts w:ascii="Times New Roman" w:hAnsi="Times New Roman" w:cs="Times New Roman"/>
          <w:sz w:val="28"/>
          <w:szCs w:val="28"/>
          <w:u w:val="single"/>
          <w:lang w:val="en-US"/>
        </w:rPr>
        <w:t>.</w:t>
      </w:r>
      <w:r w:rsidR="00786AD9" w:rsidRPr="00786AD9">
        <w:rPr>
          <w:rFonts w:ascii="Times New Roman" w:hAnsi="Times New Roman" w:cs="Times New Roman"/>
          <w:i/>
          <w:sz w:val="28"/>
          <w:szCs w:val="28"/>
          <w:u w:val="single"/>
          <w:lang w:val="en-US"/>
        </w:rPr>
        <w:t xml:space="preserve"> I</w:t>
      </w:r>
      <w:r w:rsidR="00786AD9" w:rsidRPr="0037014B">
        <w:rPr>
          <w:rFonts w:ascii="Times New Roman" w:hAnsi="Times New Roman" w:cs="Times New Roman"/>
          <w:i/>
          <w:sz w:val="28"/>
          <w:szCs w:val="28"/>
          <w:lang w:val="en-US"/>
        </w:rPr>
        <w:t xml:space="preserve"> have made it clear that America will not base our entire foreign policy on reacting to terrorism.  </w:t>
      </w:r>
      <w:r w:rsidR="009D21C9">
        <w:rPr>
          <w:rFonts w:ascii="Times New Roman" w:hAnsi="Times New Roman" w:cs="Times New Roman"/>
          <w:i/>
          <w:sz w:val="28"/>
          <w:szCs w:val="28"/>
          <w:lang w:val="en-US"/>
        </w:rPr>
        <w:t xml:space="preserve"> </w:t>
      </w:r>
    </w:p>
    <w:p w:rsidR="009D21C9" w:rsidRDefault="00786AD9" w:rsidP="007E0CA5">
      <w:pPr>
        <w:spacing w:line="360" w:lineRule="auto"/>
        <w:rPr>
          <w:rFonts w:ascii="Times New Roman" w:hAnsi="Times New Roman" w:cs="Times New Roman"/>
          <w:sz w:val="28"/>
          <w:szCs w:val="28"/>
          <w:lang w:val="en-US"/>
        </w:rPr>
      </w:pPr>
      <w:r w:rsidRPr="00786AD9">
        <w:rPr>
          <w:rFonts w:ascii="Times New Roman" w:hAnsi="Times New Roman" w:cs="Times New Roman"/>
          <w:sz w:val="28"/>
          <w:szCs w:val="28"/>
          <w:lang w:val="en-US"/>
        </w:rPr>
        <w:t>4</w:t>
      </w:r>
      <w:r>
        <w:rPr>
          <w:rFonts w:ascii="Times New Roman" w:hAnsi="Times New Roman" w:cs="Times New Roman"/>
          <w:sz w:val="28"/>
          <w:szCs w:val="28"/>
          <w:lang w:val="en-US"/>
        </w:rPr>
        <w:t xml:space="preserve">. </w:t>
      </w:r>
      <w:r w:rsidRPr="00786AD9">
        <w:rPr>
          <w:rFonts w:ascii="Times New Roman" w:hAnsi="Times New Roman" w:cs="Times New Roman"/>
          <w:i/>
          <w:sz w:val="28"/>
          <w:szCs w:val="28"/>
          <w:u w:val="single"/>
          <w:lang w:val="en-US"/>
        </w:rPr>
        <w:t>Today</w:t>
      </w:r>
      <w:r w:rsidRPr="00786AD9">
        <w:rPr>
          <w:rFonts w:ascii="Times New Roman" w:hAnsi="Times New Roman" w:cs="Times New Roman"/>
          <w:i/>
          <w:sz w:val="28"/>
          <w:szCs w:val="28"/>
          <w:u w:val="single"/>
          <w:lang w:val="uk-UA"/>
        </w:rPr>
        <w:t xml:space="preserve">, </w:t>
      </w:r>
      <w:r w:rsidRPr="00786AD9">
        <w:rPr>
          <w:rFonts w:ascii="Times New Roman" w:hAnsi="Times New Roman" w:cs="Times New Roman"/>
          <w:i/>
          <w:sz w:val="28"/>
          <w:szCs w:val="28"/>
          <w:u w:val="single"/>
          <w:lang w:val="en-US"/>
        </w:rPr>
        <w:t>I</w:t>
      </w:r>
      <w:r w:rsidRPr="00786AD9">
        <w:rPr>
          <w:rFonts w:ascii="Times New Roman" w:hAnsi="Times New Roman" w:cs="Times New Roman"/>
          <w:i/>
          <w:sz w:val="28"/>
          <w:szCs w:val="28"/>
          <w:lang w:val="uk-UA"/>
        </w:rPr>
        <w:t xml:space="preserve"> </w:t>
      </w:r>
      <w:r w:rsidRPr="0037014B">
        <w:rPr>
          <w:rFonts w:ascii="Times New Roman" w:hAnsi="Times New Roman" w:cs="Times New Roman"/>
          <w:i/>
          <w:sz w:val="28"/>
          <w:szCs w:val="28"/>
          <w:lang w:val="en-US"/>
        </w:rPr>
        <w:t>ask</w:t>
      </w:r>
      <w:r w:rsidRPr="00786AD9">
        <w:rPr>
          <w:rFonts w:ascii="Times New Roman" w:hAnsi="Times New Roman" w:cs="Times New Roman"/>
          <w:i/>
          <w:sz w:val="28"/>
          <w:szCs w:val="28"/>
          <w:lang w:val="uk-UA"/>
        </w:rPr>
        <w:t xml:space="preserve"> </w:t>
      </w:r>
      <w:r w:rsidRPr="0037014B">
        <w:rPr>
          <w:rFonts w:ascii="Times New Roman" w:hAnsi="Times New Roman" w:cs="Times New Roman"/>
          <w:i/>
          <w:sz w:val="28"/>
          <w:szCs w:val="28"/>
          <w:lang w:val="en-US"/>
        </w:rPr>
        <w:t>the</w:t>
      </w:r>
      <w:r w:rsidRPr="00786AD9">
        <w:rPr>
          <w:rFonts w:ascii="Times New Roman" w:hAnsi="Times New Roman" w:cs="Times New Roman"/>
          <w:i/>
          <w:sz w:val="28"/>
          <w:szCs w:val="28"/>
          <w:lang w:val="uk-UA"/>
        </w:rPr>
        <w:t xml:space="preserve"> </w:t>
      </w:r>
      <w:r w:rsidRPr="0037014B">
        <w:rPr>
          <w:rFonts w:ascii="Times New Roman" w:hAnsi="Times New Roman" w:cs="Times New Roman"/>
          <w:i/>
          <w:sz w:val="28"/>
          <w:szCs w:val="28"/>
          <w:lang w:val="en-US"/>
        </w:rPr>
        <w:t>world</w:t>
      </w:r>
      <w:r w:rsidRPr="00786AD9">
        <w:rPr>
          <w:rFonts w:ascii="Times New Roman" w:hAnsi="Times New Roman" w:cs="Times New Roman"/>
          <w:i/>
          <w:sz w:val="28"/>
          <w:szCs w:val="28"/>
          <w:lang w:val="uk-UA"/>
        </w:rPr>
        <w:t xml:space="preserve"> </w:t>
      </w:r>
      <w:r w:rsidRPr="0037014B">
        <w:rPr>
          <w:rFonts w:ascii="Times New Roman" w:hAnsi="Times New Roman" w:cs="Times New Roman"/>
          <w:i/>
          <w:sz w:val="28"/>
          <w:szCs w:val="28"/>
          <w:lang w:val="en-US"/>
        </w:rPr>
        <w:t>to</w:t>
      </w:r>
      <w:r w:rsidRPr="00786AD9">
        <w:rPr>
          <w:rFonts w:ascii="Times New Roman" w:hAnsi="Times New Roman" w:cs="Times New Roman"/>
          <w:i/>
          <w:sz w:val="28"/>
          <w:szCs w:val="28"/>
          <w:lang w:val="uk-UA"/>
        </w:rPr>
        <w:t xml:space="preserve"> </w:t>
      </w:r>
      <w:r w:rsidRPr="0037014B">
        <w:rPr>
          <w:rFonts w:ascii="Times New Roman" w:hAnsi="Times New Roman" w:cs="Times New Roman"/>
          <w:i/>
          <w:sz w:val="28"/>
          <w:szCs w:val="28"/>
          <w:lang w:val="en-US"/>
        </w:rPr>
        <w:t>join</w:t>
      </w:r>
      <w:r w:rsidRPr="00786AD9">
        <w:rPr>
          <w:rFonts w:ascii="Times New Roman" w:hAnsi="Times New Roman" w:cs="Times New Roman"/>
          <w:i/>
          <w:sz w:val="28"/>
          <w:szCs w:val="28"/>
          <w:lang w:val="uk-UA"/>
        </w:rPr>
        <w:t xml:space="preserve"> </w:t>
      </w:r>
      <w:r w:rsidRPr="0037014B">
        <w:rPr>
          <w:rFonts w:ascii="Times New Roman" w:hAnsi="Times New Roman" w:cs="Times New Roman"/>
          <w:i/>
          <w:sz w:val="28"/>
          <w:szCs w:val="28"/>
          <w:lang w:val="en-US"/>
        </w:rPr>
        <w:t>in</w:t>
      </w:r>
      <w:r w:rsidRPr="00786AD9">
        <w:rPr>
          <w:rFonts w:ascii="Times New Roman" w:hAnsi="Times New Roman" w:cs="Times New Roman"/>
          <w:i/>
          <w:sz w:val="28"/>
          <w:szCs w:val="28"/>
          <w:lang w:val="uk-UA"/>
        </w:rPr>
        <w:t xml:space="preserve"> </w:t>
      </w:r>
      <w:r w:rsidRPr="00786AD9">
        <w:rPr>
          <w:rFonts w:ascii="Times New Roman" w:hAnsi="Times New Roman" w:cs="Times New Roman"/>
          <w:i/>
          <w:sz w:val="28"/>
          <w:szCs w:val="28"/>
          <w:u w:val="single"/>
          <w:lang w:val="en-US"/>
        </w:rPr>
        <w:t>this</w:t>
      </w:r>
      <w:r w:rsidRPr="00786AD9">
        <w:rPr>
          <w:rFonts w:ascii="Times New Roman" w:hAnsi="Times New Roman" w:cs="Times New Roman"/>
          <w:i/>
          <w:sz w:val="28"/>
          <w:szCs w:val="28"/>
          <w:lang w:val="uk-UA"/>
        </w:rPr>
        <w:t xml:space="preserve"> </w:t>
      </w:r>
      <w:r w:rsidRPr="0037014B">
        <w:rPr>
          <w:rFonts w:ascii="Times New Roman" w:hAnsi="Times New Roman" w:cs="Times New Roman"/>
          <w:i/>
          <w:sz w:val="28"/>
          <w:szCs w:val="28"/>
          <w:lang w:val="en-US"/>
        </w:rPr>
        <w:t>effort</w:t>
      </w:r>
      <w:r w:rsidRPr="00786AD9">
        <w:rPr>
          <w:rFonts w:ascii="Times New Roman" w:hAnsi="Times New Roman" w:cs="Times New Roman"/>
          <w:i/>
          <w:sz w:val="28"/>
          <w:szCs w:val="28"/>
          <w:lang w:val="uk-UA"/>
        </w:rPr>
        <w:t xml:space="preserve">. </w:t>
      </w:r>
    </w:p>
    <w:p w:rsidR="009D21C9" w:rsidRPr="009D21C9" w:rsidRDefault="009D21C9" w:rsidP="007E0CA5">
      <w:pPr>
        <w:spacing w:line="360" w:lineRule="auto"/>
        <w:rPr>
          <w:rFonts w:ascii="Times New Roman" w:hAnsi="Times New Roman" w:cs="Times New Roman"/>
          <w:i/>
          <w:sz w:val="28"/>
          <w:szCs w:val="28"/>
          <w:lang w:val="en-US"/>
        </w:rPr>
      </w:pPr>
      <w:r>
        <w:rPr>
          <w:rFonts w:ascii="Times New Roman" w:hAnsi="Times New Roman" w:cs="Times New Roman"/>
          <w:sz w:val="28"/>
          <w:szCs w:val="28"/>
          <w:lang w:val="en-US"/>
        </w:rPr>
        <w:t>5</w:t>
      </w:r>
      <w:r w:rsidRPr="009D21C9">
        <w:rPr>
          <w:rFonts w:ascii="Times New Roman" w:hAnsi="Times New Roman" w:cs="Times New Roman"/>
          <w:i/>
          <w:sz w:val="28"/>
          <w:szCs w:val="28"/>
          <w:lang w:val="en-US"/>
        </w:rPr>
        <w:t>.</w:t>
      </w:r>
      <w:r w:rsidR="00C12E85" w:rsidRPr="009D21C9">
        <w:rPr>
          <w:rFonts w:ascii="Times New Roman" w:hAnsi="Times New Roman" w:cs="Times New Roman"/>
          <w:i/>
          <w:sz w:val="28"/>
          <w:szCs w:val="28"/>
          <w:lang w:val="uk-UA"/>
        </w:rPr>
        <w:t xml:space="preserve"> </w:t>
      </w:r>
      <w:r w:rsidR="004D1EA2" w:rsidRPr="009D21C9">
        <w:rPr>
          <w:rFonts w:ascii="Times New Roman" w:hAnsi="Times New Roman" w:cs="Times New Roman"/>
          <w:i/>
          <w:sz w:val="28"/>
          <w:szCs w:val="28"/>
          <w:lang w:val="uk-UA"/>
        </w:rPr>
        <w:t xml:space="preserve"> </w:t>
      </w:r>
      <w:r>
        <w:rPr>
          <w:rFonts w:ascii="Times New Roman" w:hAnsi="Times New Roman" w:cs="Times New Roman"/>
          <w:i/>
          <w:sz w:val="28"/>
          <w:szCs w:val="28"/>
          <w:u w:val="single"/>
          <w:lang w:val="en-US"/>
        </w:rPr>
        <w:t xml:space="preserve">My </w:t>
      </w:r>
      <w:r w:rsidRPr="009D21C9">
        <w:rPr>
          <w:rFonts w:ascii="Times New Roman" w:hAnsi="Times New Roman" w:cs="Times New Roman"/>
          <w:i/>
          <w:sz w:val="28"/>
          <w:szCs w:val="28"/>
          <w:lang w:val="en-US"/>
        </w:rPr>
        <w:t>fourth and final point is a simple one:  The countries of the Arab and Muslim world must focus on the extraordinary potential of their people -- especially the youth.</w:t>
      </w:r>
    </w:p>
    <w:p w:rsidR="00C1267D" w:rsidRPr="00D31ABB" w:rsidRDefault="009D21C9" w:rsidP="007E0CA5">
      <w:pPr>
        <w:spacing w:after="0" w:line="360" w:lineRule="auto"/>
        <w:rPr>
          <w:rFonts w:ascii="Times New Roman" w:hAnsi="Times New Roman" w:cs="Times New Roman"/>
          <w:i/>
          <w:sz w:val="28"/>
          <w:szCs w:val="28"/>
          <w:lang w:val="en-US"/>
        </w:rPr>
      </w:pPr>
      <w:r>
        <w:rPr>
          <w:rFonts w:ascii="Times New Roman" w:hAnsi="Times New Roman" w:cs="Times New Roman"/>
          <w:sz w:val="28"/>
          <w:szCs w:val="28"/>
          <w:lang w:val="en-US"/>
        </w:rPr>
        <w:t xml:space="preserve">6. </w:t>
      </w:r>
      <w:r w:rsidRPr="009D21C9">
        <w:rPr>
          <w:rFonts w:ascii="Times New Roman" w:hAnsi="Times New Roman" w:cs="Times New Roman"/>
          <w:i/>
          <w:sz w:val="28"/>
          <w:szCs w:val="28"/>
          <w:lang w:val="en-US"/>
        </w:rPr>
        <w:t xml:space="preserve">And </w:t>
      </w:r>
      <w:r w:rsidRPr="00D31ABB">
        <w:rPr>
          <w:rFonts w:ascii="Times New Roman" w:hAnsi="Times New Roman" w:cs="Times New Roman"/>
          <w:i/>
          <w:sz w:val="28"/>
          <w:szCs w:val="28"/>
          <w:u w:val="single"/>
          <w:lang w:val="en-US"/>
        </w:rPr>
        <w:t>here I</w:t>
      </w:r>
      <w:r w:rsidRPr="009D21C9">
        <w:rPr>
          <w:rFonts w:ascii="Times New Roman" w:hAnsi="Times New Roman" w:cs="Times New Roman"/>
          <w:i/>
          <w:sz w:val="28"/>
          <w:szCs w:val="28"/>
          <w:lang w:val="en-US"/>
        </w:rPr>
        <w:t>’d like to speak directly to young people across th</w:t>
      </w:r>
      <w:r>
        <w:rPr>
          <w:rFonts w:ascii="Times New Roman" w:hAnsi="Times New Roman" w:cs="Times New Roman"/>
          <w:i/>
          <w:sz w:val="28"/>
          <w:szCs w:val="28"/>
          <w:lang w:val="en-US"/>
        </w:rPr>
        <w:t xml:space="preserve">e Muslim world.  </w:t>
      </w:r>
      <w:r w:rsidRPr="009D21C9">
        <w:rPr>
          <w:rFonts w:ascii="Times New Roman" w:hAnsi="Times New Roman" w:cs="Times New Roman"/>
          <w:i/>
          <w:sz w:val="28"/>
          <w:szCs w:val="28"/>
          <w:lang w:val="en-US"/>
        </w:rPr>
        <w:t xml:space="preserve"> </w:t>
      </w:r>
      <w:r w:rsidR="004D1EA2">
        <w:rPr>
          <w:rFonts w:ascii="Times New Roman" w:hAnsi="Times New Roman" w:cs="Times New Roman"/>
          <w:sz w:val="28"/>
          <w:szCs w:val="28"/>
          <w:lang w:val="uk-UA"/>
        </w:rPr>
        <w:t xml:space="preserve"> </w:t>
      </w:r>
      <w:r w:rsidR="00D31ABB">
        <w:rPr>
          <w:rFonts w:ascii="Times New Roman" w:hAnsi="Times New Roman" w:cs="Times New Roman"/>
          <w:sz w:val="28"/>
          <w:szCs w:val="28"/>
          <w:lang w:val="en-US"/>
        </w:rPr>
        <w:t>7.</w:t>
      </w:r>
      <w:r w:rsidR="00D31ABB" w:rsidRPr="00D31ABB">
        <w:rPr>
          <w:rFonts w:ascii="Times New Roman" w:hAnsi="Times New Roman" w:cs="Times New Roman"/>
          <w:i/>
          <w:sz w:val="28"/>
          <w:szCs w:val="28"/>
          <w:lang w:val="en-US"/>
        </w:rPr>
        <w:t xml:space="preserve"> So long as </w:t>
      </w:r>
      <w:r w:rsidR="00D31ABB" w:rsidRPr="00D31ABB">
        <w:rPr>
          <w:rFonts w:ascii="Times New Roman" w:hAnsi="Times New Roman" w:cs="Times New Roman"/>
          <w:i/>
          <w:sz w:val="28"/>
          <w:szCs w:val="28"/>
          <w:u w:val="single"/>
          <w:lang w:val="en-US"/>
        </w:rPr>
        <w:t xml:space="preserve">I </w:t>
      </w:r>
      <w:r w:rsidR="00D31ABB" w:rsidRPr="00D31ABB">
        <w:rPr>
          <w:rFonts w:ascii="Times New Roman" w:hAnsi="Times New Roman" w:cs="Times New Roman"/>
          <w:i/>
          <w:sz w:val="28"/>
          <w:szCs w:val="28"/>
          <w:lang w:val="en-US"/>
        </w:rPr>
        <w:t>am President, we will stand up for the principle that Israelis, Palestinians, the region and the world will be more just and more safe with two states living side by side, in peace an</w:t>
      </w:r>
      <w:r w:rsidR="003321A9">
        <w:rPr>
          <w:rFonts w:ascii="Times New Roman" w:hAnsi="Times New Roman" w:cs="Times New Roman"/>
          <w:i/>
          <w:sz w:val="28"/>
          <w:szCs w:val="28"/>
          <w:lang w:val="en-US"/>
        </w:rPr>
        <w:t>d security</w:t>
      </w:r>
      <w:r w:rsidR="00C1267D" w:rsidRPr="00C1267D">
        <w:rPr>
          <w:rFonts w:ascii="Times New Roman" w:hAnsi="Times New Roman" w:cs="Times New Roman"/>
          <w:i/>
          <w:sz w:val="28"/>
          <w:szCs w:val="28"/>
          <w:lang w:val="en-US"/>
        </w:rPr>
        <w:t xml:space="preserve"> </w:t>
      </w:r>
      <w:r w:rsidR="00C1267D" w:rsidRPr="00D31ABB">
        <w:rPr>
          <w:rFonts w:ascii="Times New Roman" w:hAnsi="Times New Roman" w:cs="Times New Roman"/>
          <w:i/>
          <w:sz w:val="28"/>
          <w:szCs w:val="28"/>
          <w:lang w:val="en-US"/>
        </w:rPr>
        <w:t>.</w:t>
      </w:r>
    </w:p>
    <w:p w:rsidR="00C1267D" w:rsidRDefault="00C1267D" w:rsidP="00DE0859">
      <w:pPr>
        <w:spacing w:line="360" w:lineRule="auto"/>
        <w:rPr>
          <w:rFonts w:ascii="Times New Roman" w:hAnsi="Times New Roman" w:cs="Times New Roman"/>
          <w:i/>
          <w:sz w:val="28"/>
          <w:szCs w:val="28"/>
          <w:lang w:val="en-US"/>
        </w:rPr>
      </w:pPr>
      <w:proofErr w:type="gramStart"/>
      <w:r>
        <w:rPr>
          <w:rFonts w:ascii="Times New Roman" w:hAnsi="Times New Roman" w:cs="Times New Roman"/>
          <w:i/>
          <w:sz w:val="28"/>
          <w:szCs w:val="28"/>
          <w:lang w:val="en-US"/>
        </w:rPr>
        <w:t>8</w:t>
      </w:r>
      <w:r w:rsidR="003321A9">
        <w:rPr>
          <w:rFonts w:ascii="Times New Roman" w:hAnsi="Times New Roman" w:cs="Times New Roman"/>
          <w:i/>
          <w:sz w:val="28"/>
          <w:szCs w:val="28"/>
          <w:lang w:val="en-US"/>
        </w:rPr>
        <w:t xml:space="preserve"> </w:t>
      </w:r>
      <w:r>
        <w:rPr>
          <w:rFonts w:ascii="Times New Roman" w:hAnsi="Times New Roman" w:cs="Times New Roman"/>
          <w:i/>
          <w:sz w:val="28"/>
          <w:szCs w:val="28"/>
          <w:lang w:val="en-US"/>
        </w:rPr>
        <w:t>.</w:t>
      </w:r>
      <w:proofErr w:type="gramEnd"/>
      <w:r w:rsidR="000C52F9">
        <w:rPr>
          <w:rFonts w:ascii="Times New Roman" w:hAnsi="Times New Roman" w:cs="Times New Roman"/>
          <w:i/>
          <w:sz w:val="28"/>
          <w:szCs w:val="28"/>
          <w:lang w:val="en-US"/>
        </w:rPr>
        <w:t xml:space="preserve"> </w:t>
      </w:r>
      <w:r>
        <w:rPr>
          <w:rFonts w:ascii="Times New Roman" w:hAnsi="Times New Roman" w:cs="Times New Roman"/>
          <w:i/>
          <w:sz w:val="28"/>
          <w:szCs w:val="28"/>
          <w:lang w:val="en-US"/>
        </w:rPr>
        <w:t xml:space="preserve">At </w:t>
      </w:r>
      <w:proofErr w:type="spellStart"/>
      <w:r>
        <w:rPr>
          <w:rFonts w:ascii="Times New Roman" w:hAnsi="Times New Roman" w:cs="Times New Roman"/>
          <w:i/>
          <w:sz w:val="28"/>
          <w:szCs w:val="28"/>
          <w:lang w:val="en-US"/>
        </w:rPr>
        <w:t>th</w:t>
      </w:r>
      <w:r w:rsidRPr="00D31ABB">
        <w:rPr>
          <w:rFonts w:ascii="Times New Roman" w:hAnsi="Times New Roman" w:cs="Times New Roman"/>
          <w:i/>
          <w:sz w:val="28"/>
          <w:szCs w:val="28"/>
          <w:lang w:val="en-US"/>
        </w:rPr>
        <w:t>crossroads</w:t>
      </w:r>
      <w:proofErr w:type="spellEnd"/>
      <w:r w:rsidRPr="00D31ABB">
        <w:rPr>
          <w:rFonts w:ascii="Times New Roman" w:hAnsi="Times New Roman" w:cs="Times New Roman"/>
          <w:i/>
          <w:sz w:val="28"/>
          <w:szCs w:val="28"/>
          <w:lang w:val="en-US"/>
        </w:rPr>
        <w:t xml:space="preserve">, </w:t>
      </w:r>
      <w:r w:rsidRPr="00C1267D">
        <w:rPr>
          <w:rFonts w:ascii="Times New Roman" w:hAnsi="Times New Roman" w:cs="Times New Roman"/>
          <w:i/>
          <w:sz w:val="28"/>
          <w:szCs w:val="28"/>
          <w:u w:val="single"/>
          <w:lang w:val="en-US"/>
        </w:rPr>
        <w:t xml:space="preserve">I </w:t>
      </w:r>
      <w:r w:rsidRPr="00D31ABB">
        <w:rPr>
          <w:rFonts w:ascii="Times New Roman" w:hAnsi="Times New Roman" w:cs="Times New Roman"/>
          <w:i/>
          <w:sz w:val="28"/>
          <w:szCs w:val="28"/>
          <w:lang w:val="en-US"/>
        </w:rPr>
        <w:t>can promise you that the United States of America will not be distracted or deter</w:t>
      </w:r>
      <w:r w:rsidR="003321A9">
        <w:rPr>
          <w:rFonts w:ascii="Times New Roman" w:hAnsi="Times New Roman" w:cs="Times New Roman"/>
          <w:i/>
          <w:sz w:val="28"/>
          <w:szCs w:val="28"/>
          <w:lang w:val="en-US"/>
        </w:rPr>
        <w:t xml:space="preserve">red from what must be done.  </w:t>
      </w:r>
      <w:r w:rsidRPr="00D31ABB">
        <w:rPr>
          <w:rFonts w:ascii="Times New Roman" w:hAnsi="Times New Roman" w:cs="Times New Roman"/>
          <w:i/>
          <w:sz w:val="28"/>
          <w:szCs w:val="28"/>
          <w:lang w:val="en-US"/>
        </w:rPr>
        <w:t xml:space="preserve">  </w:t>
      </w:r>
    </w:p>
    <w:p w:rsidR="00C1267D" w:rsidRPr="00D31ABB" w:rsidRDefault="00C1267D" w:rsidP="00DE0859">
      <w:pPr>
        <w:spacing w:line="360" w:lineRule="auto"/>
        <w:rPr>
          <w:rFonts w:ascii="Times New Roman" w:hAnsi="Times New Roman" w:cs="Times New Roman"/>
          <w:i/>
          <w:sz w:val="28"/>
          <w:szCs w:val="28"/>
          <w:lang w:val="en-US"/>
        </w:rPr>
      </w:pPr>
      <w:r>
        <w:rPr>
          <w:rFonts w:ascii="Times New Roman" w:hAnsi="Times New Roman" w:cs="Times New Roman"/>
          <w:i/>
          <w:sz w:val="28"/>
          <w:szCs w:val="28"/>
          <w:lang w:val="en-US"/>
        </w:rPr>
        <w:t xml:space="preserve">9. </w:t>
      </w:r>
      <w:r w:rsidRPr="00F42F27">
        <w:rPr>
          <w:rFonts w:ascii="Times New Roman" w:hAnsi="Times New Roman" w:cs="Times New Roman"/>
          <w:i/>
          <w:sz w:val="28"/>
          <w:szCs w:val="28"/>
          <w:u w:val="single"/>
          <w:lang w:val="en-US"/>
        </w:rPr>
        <w:t xml:space="preserve">I </w:t>
      </w:r>
      <w:r w:rsidRPr="00D31ABB">
        <w:rPr>
          <w:rFonts w:ascii="Times New Roman" w:hAnsi="Times New Roman" w:cs="Times New Roman"/>
          <w:i/>
          <w:sz w:val="28"/>
          <w:szCs w:val="28"/>
          <w:lang w:val="en-US"/>
        </w:rPr>
        <w:t xml:space="preserve">ask that you join us in </w:t>
      </w:r>
      <w:r w:rsidRPr="00F42F27">
        <w:rPr>
          <w:rFonts w:ascii="Times New Roman" w:hAnsi="Times New Roman" w:cs="Times New Roman"/>
          <w:i/>
          <w:sz w:val="28"/>
          <w:szCs w:val="28"/>
          <w:u w:val="single"/>
          <w:lang w:val="en-US"/>
        </w:rPr>
        <w:t>this</w:t>
      </w:r>
      <w:r w:rsidRPr="00D31ABB">
        <w:rPr>
          <w:rFonts w:ascii="Times New Roman" w:hAnsi="Times New Roman" w:cs="Times New Roman"/>
          <w:i/>
          <w:sz w:val="28"/>
          <w:szCs w:val="28"/>
          <w:lang w:val="en-US"/>
        </w:rPr>
        <w:t xml:space="preserve"> common mission, for </w:t>
      </w:r>
      <w:r w:rsidRPr="00F42F27">
        <w:rPr>
          <w:rFonts w:ascii="Times New Roman" w:hAnsi="Times New Roman" w:cs="Times New Roman"/>
          <w:i/>
          <w:sz w:val="28"/>
          <w:szCs w:val="28"/>
          <w:lang w:val="en-US"/>
        </w:rPr>
        <w:t>today’s</w:t>
      </w:r>
      <w:r w:rsidRPr="00D31ABB">
        <w:rPr>
          <w:rFonts w:ascii="Times New Roman" w:hAnsi="Times New Roman" w:cs="Times New Roman"/>
          <w:i/>
          <w:sz w:val="28"/>
          <w:szCs w:val="28"/>
          <w:lang w:val="en-US"/>
        </w:rPr>
        <w:t xml:space="preserve"> children and tomorrow’s.</w:t>
      </w:r>
    </w:p>
    <w:p w:rsidR="00C12E85" w:rsidRPr="00522BC4" w:rsidRDefault="001F668C" w:rsidP="007E0CA5">
      <w:pPr>
        <w:spacing w:after="0" w:line="360" w:lineRule="auto"/>
        <w:ind w:firstLine="709"/>
        <w:rPr>
          <w:rFonts w:ascii="Times New Roman" w:hAnsi="Times New Roman" w:cs="Times New Roman"/>
          <w:sz w:val="28"/>
          <w:szCs w:val="28"/>
        </w:rPr>
      </w:pPr>
      <w:r w:rsidRPr="001F668C">
        <w:rPr>
          <w:rFonts w:ascii="Times New Roman" w:hAnsi="Times New Roman" w:cs="Times New Roman"/>
          <w:sz w:val="28"/>
          <w:szCs w:val="28"/>
        </w:rPr>
        <w:t xml:space="preserve">Таким чином, </w:t>
      </w:r>
      <w:proofErr w:type="spellStart"/>
      <w:r w:rsidRPr="001F668C">
        <w:rPr>
          <w:rFonts w:ascii="Times New Roman" w:hAnsi="Times New Roman" w:cs="Times New Roman"/>
          <w:sz w:val="28"/>
          <w:szCs w:val="28"/>
        </w:rPr>
        <w:t>зображення</w:t>
      </w:r>
      <w:proofErr w:type="spellEnd"/>
      <w:r w:rsidRPr="001F668C">
        <w:rPr>
          <w:rFonts w:ascii="Times New Roman" w:hAnsi="Times New Roman" w:cs="Times New Roman"/>
          <w:sz w:val="28"/>
          <w:szCs w:val="28"/>
        </w:rPr>
        <w:t xml:space="preserve"> </w:t>
      </w:r>
      <w:r w:rsidRPr="00FD14D5">
        <w:rPr>
          <w:rFonts w:ascii="Times New Roman" w:hAnsi="Times New Roman" w:cs="Times New Roman"/>
          <w:i/>
          <w:sz w:val="28"/>
          <w:szCs w:val="28"/>
          <w:lang w:val="en-US"/>
        </w:rPr>
        <w:t>we</w:t>
      </w:r>
      <w:r w:rsidRPr="001F668C">
        <w:rPr>
          <w:rFonts w:ascii="Times New Roman" w:hAnsi="Times New Roman" w:cs="Times New Roman"/>
          <w:sz w:val="28"/>
          <w:szCs w:val="28"/>
        </w:rPr>
        <w:t>-</w:t>
      </w:r>
      <w:proofErr w:type="spellStart"/>
      <w:r w:rsidRPr="001F668C">
        <w:rPr>
          <w:rFonts w:ascii="Times New Roman" w:hAnsi="Times New Roman" w:cs="Times New Roman"/>
          <w:sz w:val="28"/>
          <w:szCs w:val="28"/>
        </w:rPr>
        <w:t>колективного</w:t>
      </w:r>
      <w:proofErr w:type="spellEnd"/>
      <w:r w:rsidRPr="001F668C">
        <w:rPr>
          <w:rFonts w:ascii="Times New Roman" w:hAnsi="Times New Roman" w:cs="Times New Roman"/>
          <w:sz w:val="28"/>
          <w:szCs w:val="28"/>
        </w:rPr>
        <w:t xml:space="preserve"> і </w:t>
      </w:r>
      <w:r w:rsidRPr="00FD14D5">
        <w:rPr>
          <w:rFonts w:ascii="Times New Roman" w:hAnsi="Times New Roman" w:cs="Times New Roman"/>
          <w:i/>
          <w:sz w:val="28"/>
          <w:szCs w:val="28"/>
          <w:lang w:val="en-US"/>
        </w:rPr>
        <w:t>I</w:t>
      </w:r>
      <w:r w:rsidRPr="001F668C">
        <w:rPr>
          <w:rFonts w:ascii="Times New Roman" w:hAnsi="Times New Roman" w:cs="Times New Roman"/>
          <w:sz w:val="28"/>
          <w:szCs w:val="28"/>
        </w:rPr>
        <w:t>-</w:t>
      </w:r>
      <w:proofErr w:type="spellStart"/>
      <w:r w:rsidRPr="001F668C">
        <w:rPr>
          <w:rFonts w:ascii="Times New Roman" w:hAnsi="Times New Roman" w:cs="Times New Roman"/>
          <w:sz w:val="28"/>
          <w:szCs w:val="28"/>
        </w:rPr>
        <w:t>особистого</w:t>
      </w:r>
      <w:proofErr w:type="spellEnd"/>
      <w:r w:rsidRPr="001F668C">
        <w:rPr>
          <w:rFonts w:ascii="Times New Roman" w:hAnsi="Times New Roman" w:cs="Times New Roman"/>
          <w:sz w:val="28"/>
          <w:szCs w:val="28"/>
        </w:rPr>
        <w:t xml:space="preserve"> є не </w:t>
      </w:r>
      <w:proofErr w:type="spellStart"/>
      <w:r w:rsidRPr="001F668C">
        <w:rPr>
          <w:rFonts w:ascii="Times New Roman" w:hAnsi="Times New Roman" w:cs="Times New Roman"/>
          <w:sz w:val="28"/>
          <w:szCs w:val="28"/>
        </w:rPr>
        <w:t>випадковим</w:t>
      </w:r>
      <w:proofErr w:type="spellEnd"/>
      <w:r w:rsidRPr="001F668C">
        <w:rPr>
          <w:rFonts w:ascii="Times New Roman" w:hAnsi="Times New Roman" w:cs="Times New Roman"/>
          <w:sz w:val="28"/>
          <w:szCs w:val="28"/>
        </w:rPr>
        <w:t xml:space="preserve"> у </w:t>
      </w:r>
      <w:proofErr w:type="spellStart"/>
      <w:r w:rsidRPr="001F668C">
        <w:rPr>
          <w:rFonts w:ascii="Times New Roman" w:hAnsi="Times New Roman" w:cs="Times New Roman"/>
          <w:sz w:val="28"/>
          <w:szCs w:val="28"/>
        </w:rPr>
        <w:t>зверненні</w:t>
      </w:r>
      <w:proofErr w:type="spellEnd"/>
      <w:r w:rsidRPr="001F668C">
        <w:rPr>
          <w:rFonts w:ascii="Times New Roman" w:hAnsi="Times New Roman" w:cs="Times New Roman"/>
          <w:sz w:val="28"/>
          <w:szCs w:val="28"/>
        </w:rPr>
        <w:t xml:space="preserve"> </w:t>
      </w:r>
      <w:proofErr w:type="spellStart"/>
      <w:r w:rsidRPr="001F668C">
        <w:rPr>
          <w:rFonts w:ascii="Times New Roman" w:hAnsi="Times New Roman" w:cs="Times New Roman"/>
          <w:sz w:val="28"/>
          <w:szCs w:val="28"/>
        </w:rPr>
        <w:t>Б.Обами</w:t>
      </w:r>
      <w:proofErr w:type="spellEnd"/>
      <w:r w:rsidRPr="001F668C">
        <w:rPr>
          <w:rFonts w:ascii="Times New Roman" w:hAnsi="Times New Roman" w:cs="Times New Roman"/>
          <w:sz w:val="28"/>
          <w:szCs w:val="28"/>
        </w:rPr>
        <w:t xml:space="preserve"> до </w:t>
      </w:r>
      <w:proofErr w:type="spellStart"/>
      <w:r w:rsidRPr="001F668C">
        <w:rPr>
          <w:rFonts w:ascii="Times New Roman" w:hAnsi="Times New Roman" w:cs="Times New Roman"/>
          <w:sz w:val="28"/>
          <w:szCs w:val="28"/>
        </w:rPr>
        <w:t>Генеральної</w:t>
      </w:r>
      <w:proofErr w:type="spellEnd"/>
      <w:r w:rsidRPr="001F668C">
        <w:rPr>
          <w:rFonts w:ascii="Times New Roman" w:hAnsi="Times New Roman" w:cs="Times New Roman"/>
          <w:sz w:val="28"/>
          <w:szCs w:val="28"/>
        </w:rPr>
        <w:t xml:space="preserve"> </w:t>
      </w:r>
      <w:proofErr w:type="spellStart"/>
      <w:r w:rsidRPr="001F668C">
        <w:rPr>
          <w:rFonts w:ascii="Times New Roman" w:hAnsi="Times New Roman" w:cs="Times New Roman"/>
          <w:sz w:val="28"/>
          <w:szCs w:val="28"/>
        </w:rPr>
        <w:t>Асамблеї</w:t>
      </w:r>
      <w:proofErr w:type="spellEnd"/>
      <w:r w:rsidRPr="001F668C">
        <w:rPr>
          <w:rFonts w:ascii="Times New Roman" w:hAnsi="Times New Roman" w:cs="Times New Roman"/>
          <w:sz w:val="28"/>
          <w:szCs w:val="28"/>
        </w:rPr>
        <w:t xml:space="preserve"> ООН.  </w:t>
      </w:r>
      <w:r>
        <w:rPr>
          <w:rFonts w:ascii="Times New Roman" w:hAnsi="Times New Roman" w:cs="Times New Roman"/>
          <w:sz w:val="28"/>
          <w:szCs w:val="28"/>
        </w:rPr>
        <w:t>Президен</w:t>
      </w:r>
      <w:r w:rsidRPr="001F668C">
        <w:rPr>
          <w:rFonts w:ascii="Times New Roman" w:hAnsi="Times New Roman" w:cs="Times New Roman"/>
          <w:sz w:val="28"/>
          <w:szCs w:val="28"/>
        </w:rPr>
        <w:t xml:space="preserve">т </w:t>
      </w:r>
      <w:proofErr w:type="spellStart"/>
      <w:r w:rsidRPr="001F668C">
        <w:rPr>
          <w:rFonts w:ascii="Times New Roman" w:hAnsi="Times New Roman" w:cs="Times New Roman"/>
          <w:sz w:val="28"/>
          <w:szCs w:val="28"/>
        </w:rPr>
        <w:t>використовує</w:t>
      </w:r>
      <w:proofErr w:type="spellEnd"/>
      <w:r w:rsidRPr="001F668C">
        <w:rPr>
          <w:rFonts w:ascii="Times New Roman" w:hAnsi="Times New Roman" w:cs="Times New Roman"/>
          <w:sz w:val="28"/>
          <w:szCs w:val="28"/>
        </w:rPr>
        <w:t xml:space="preserve"> </w:t>
      </w:r>
      <w:r w:rsidRPr="00FD14D5">
        <w:rPr>
          <w:rFonts w:ascii="Times New Roman" w:hAnsi="Times New Roman" w:cs="Times New Roman"/>
          <w:i/>
          <w:sz w:val="28"/>
          <w:szCs w:val="28"/>
          <w:lang w:val="en-US"/>
        </w:rPr>
        <w:t>we</w:t>
      </w:r>
      <w:r w:rsidRPr="001F668C">
        <w:rPr>
          <w:rFonts w:ascii="Times New Roman" w:hAnsi="Times New Roman" w:cs="Times New Roman"/>
          <w:sz w:val="28"/>
          <w:szCs w:val="28"/>
        </w:rPr>
        <w:t>-</w:t>
      </w:r>
      <w:proofErr w:type="spellStart"/>
      <w:r w:rsidRPr="001F668C">
        <w:rPr>
          <w:rFonts w:ascii="Times New Roman" w:hAnsi="Times New Roman" w:cs="Times New Roman"/>
          <w:sz w:val="28"/>
          <w:szCs w:val="28"/>
        </w:rPr>
        <w:t>колективне</w:t>
      </w:r>
      <w:proofErr w:type="spellEnd"/>
      <w:r w:rsidRPr="001F668C">
        <w:rPr>
          <w:rFonts w:ascii="Times New Roman" w:hAnsi="Times New Roman" w:cs="Times New Roman"/>
          <w:sz w:val="28"/>
          <w:szCs w:val="28"/>
        </w:rPr>
        <w:t xml:space="preserve"> для </w:t>
      </w:r>
      <w:proofErr w:type="spellStart"/>
      <w:r w:rsidRPr="001F668C">
        <w:rPr>
          <w:rFonts w:ascii="Times New Roman" w:hAnsi="Times New Roman" w:cs="Times New Roman"/>
          <w:sz w:val="28"/>
          <w:szCs w:val="28"/>
        </w:rPr>
        <w:t>надання</w:t>
      </w:r>
      <w:proofErr w:type="spellEnd"/>
      <w:r w:rsidR="00BF6B42">
        <w:rPr>
          <w:rFonts w:ascii="Times New Roman" w:hAnsi="Times New Roman" w:cs="Times New Roman"/>
          <w:sz w:val="28"/>
          <w:szCs w:val="28"/>
        </w:rPr>
        <w:t xml:space="preserve"> делегатам  </w:t>
      </w:r>
      <w:proofErr w:type="spellStart"/>
      <w:r w:rsidR="00BF6B42">
        <w:rPr>
          <w:rFonts w:ascii="Times New Roman" w:hAnsi="Times New Roman" w:cs="Times New Roman"/>
          <w:sz w:val="28"/>
          <w:szCs w:val="28"/>
        </w:rPr>
        <w:t>Генеральної</w:t>
      </w:r>
      <w:proofErr w:type="spellEnd"/>
      <w:r w:rsidR="00BF6B42">
        <w:rPr>
          <w:rFonts w:ascii="Times New Roman" w:hAnsi="Times New Roman" w:cs="Times New Roman"/>
          <w:sz w:val="28"/>
          <w:szCs w:val="28"/>
        </w:rPr>
        <w:t xml:space="preserve"> </w:t>
      </w:r>
      <w:proofErr w:type="spellStart"/>
      <w:r w:rsidR="00BF6B42" w:rsidRPr="00BF6B42">
        <w:rPr>
          <w:rFonts w:ascii="Times New Roman" w:hAnsi="Times New Roman" w:cs="Times New Roman"/>
          <w:sz w:val="28"/>
          <w:szCs w:val="28"/>
        </w:rPr>
        <w:t>А</w:t>
      </w:r>
      <w:r w:rsidR="00BF6B42">
        <w:rPr>
          <w:rFonts w:ascii="Times New Roman" w:hAnsi="Times New Roman" w:cs="Times New Roman"/>
          <w:sz w:val="28"/>
          <w:szCs w:val="28"/>
        </w:rPr>
        <w:t>с</w:t>
      </w:r>
      <w:r w:rsidR="00BF6B42" w:rsidRPr="00BF6B42">
        <w:rPr>
          <w:rFonts w:ascii="Times New Roman" w:hAnsi="Times New Roman" w:cs="Times New Roman"/>
          <w:sz w:val="28"/>
          <w:szCs w:val="28"/>
        </w:rPr>
        <w:t>амблеї</w:t>
      </w:r>
      <w:proofErr w:type="spellEnd"/>
      <w:r w:rsidR="00BF6B42" w:rsidRPr="00BF6B42">
        <w:rPr>
          <w:rFonts w:ascii="Times New Roman" w:hAnsi="Times New Roman" w:cs="Times New Roman"/>
          <w:sz w:val="28"/>
          <w:szCs w:val="28"/>
        </w:rPr>
        <w:t xml:space="preserve"> </w:t>
      </w:r>
      <w:r w:rsidR="00E20AA2" w:rsidRPr="00E20AA2">
        <w:rPr>
          <w:rFonts w:ascii="Times New Roman" w:hAnsi="Times New Roman" w:cs="Times New Roman"/>
          <w:sz w:val="28"/>
          <w:szCs w:val="28"/>
        </w:rPr>
        <w:t>ООН</w:t>
      </w:r>
      <w:r w:rsidR="00BF6B42" w:rsidRPr="00BF6B42">
        <w:rPr>
          <w:rFonts w:ascii="Times New Roman" w:hAnsi="Times New Roman" w:cs="Times New Roman"/>
          <w:sz w:val="28"/>
          <w:szCs w:val="28"/>
        </w:rPr>
        <w:t xml:space="preserve"> </w:t>
      </w:r>
      <w:r w:rsidRPr="001F668C">
        <w:rPr>
          <w:rFonts w:ascii="Times New Roman" w:hAnsi="Times New Roman" w:cs="Times New Roman"/>
          <w:sz w:val="28"/>
          <w:szCs w:val="28"/>
        </w:rPr>
        <w:t xml:space="preserve"> </w:t>
      </w:r>
      <w:proofErr w:type="spellStart"/>
      <w:r w:rsidRPr="001F668C">
        <w:rPr>
          <w:rFonts w:ascii="Times New Roman" w:hAnsi="Times New Roman" w:cs="Times New Roman"/>
          <w:sz w:val="28"/>
          <w:szCs w:val="28"/>
        </w:rPr>
        <w:t>колективної</w:t>
      </w:r>
      <w:proofErr w:type="spellEnd"/>
      <w:r w:rsidRPr="001F668C">
        <w:rPr>
          <w:rFonts w:ascii="Times New Roman" w:hAnsi="Times New Roman" w:cs="Times New Roman"/>
          <w:sz w:val="28"/>
          <w:szCs w:val="28"/>
        </w:rPr>
        <w:t xml:space="preserve"> </w:t>
      </w:r>
      <w:proofErr w:type="spellStart"/>
      <w:r w:rsidRPr="001F668C">
        <w:rPr>
          <w:rFonts w:ascii="Times New Roman" w:hAnsi="Times New Roman" w:cs="Times New Roman"/>
          <w:sz w:val="28"/>
          <w:szCs w:val="28"/>
        </w:rPr>
        <w:t>відповідальності</w:t>
      </w:r>
      <w:proofErr w:type="spellEnd"/>
      <w:r w:rsidR="00522BC4" w:rsidRPr="00522BC4">
        <w:rPr>
          <w:rFonts w:ascii="Times New Roman" w:hAnsi="Times New Roman" w:cs="Times New Roman"/>
          <w:sz w:val="28"/>
          <w:szCs w:val="28"/>
        </w:rPr>
        <w:t xml:space="preserve"> за стан речей у </w:t>
      </w:r>
      <w:proofErr w:type="spellStart"/>
      <w:proofErr w:type="gramStart"/>
      <w:r w:rsidR="00522BC4" w:rsidRPr="00522BC4">
        <w:rPr>
          <w:rFonts w:ascii="Times New Roman" w:hAnsi="Times New Roman" w:cs="Times New Roman"/>
          <w:sz w:val="28"/>
          <w:szCs w:val="28"/>
        </w:rPr>
        <w:t>св</w:t>
      </w:r>
      <w:proofErr w:type="gramEnd"/>
      <w:r w:rsidR="00522BC4" w:rsidRPr="00522BC4">
        <w:rPr>
          <w:rFonts w:ascii="Times New Roman" w:hAnsi="Times New Roman" w:cs="Times New Roman"/>
          <w:sz w:val="28"/>
          <w:szCs w:val="28"/>
        </w:rPr>
        <w:t>іті</w:t>
      </w:r>
      <w:proofErr w:type="spellEnd"/>
      <w:r w:rsidR="00522BC4" w:rsidRPr="00522BC4">
        <w:rPr>
          <w:rFonts w:ascii="Times New Roman" w:hAnsi="Times New Roman" w:cs="Times New Roman"/>
          <w:sz w:val="28"/>
          <w:szCs w:val="28"/>
        </w:rPr>
        <w:t xml:space="preserve">. При </w:t>
      </w:r>
      <w:proofErr w:type="spellStart"/>
      <w:r w:rsidR="00522BC4" w:rsidRPr="00522BC4">
        <w:rPr>
          <w:rFonts w:ascii="Times New Roman" w:hAnsi="Times New Roman" w:cs="Times New Roman"/>
          <w:sz w:val="28"/>
          <w:szCs w:val="28"/>
        </w:rPr>
        <w:t>цьому</w:t>
      </w:r>
      <w:proofErr w:type="spellEnd"/>
      <w:r w:rsidR="00522BC4" w:rsidRPr="00522BC4">
        <w:rPr>
          <w:rFonts w:ascii="Times New Roman" w:hAnsi="Times New Roman" w:cs="Times New Roman"/>
          <w:sz w:val="28"/>
          <w:szCs w:val="28"/>
        </w:rPr>
        <w:t xml:space="preserve">, президент Б. Обама </w:t>
      </w:r>
      <w:proofErr w:type="spellStart"/>
      <w:r w:rsidR="00522BC4" w:rsidRPr="00522BC4">
        <w:rPr>
          <w:rFonts w:ascii="Times New Roman" w:hAnsi="Times New Roman" w:cs="Times New Roman"/>
          <w:sz w:val="28"/>
          <w:szCs w:val="28"/>
        </w:rPr>
        <w:t>чітко</w:t>
      </w:r>
      <w:proofErr w:type="spellEnd"/>
      <w:r w:rsidR="00522BC4" w:rsidRPr="00522BC4">
        <w:rPr>
          <w:rFonts w:ascii="Times New Roman" w:hAnsi="Times New Roman" w:cs="Times New Roman"/>
          <w:sz w:val="28"/>
          <w:szCs w:val="28"/>
        </w:rPr>
        <w:t xml:space="preserve"> </w:t>
      </w:r>
      <w:r w:rsidR="00522BC4">
        <w:rPr>
          <w:rFonts w:ascii="Times New Roman" w:hAnsi="Times New Roman" w:cs="Times New Roman"/>
          <w:sz w:val="28"/>
          <w:szCs w:val="28"/>
        </w:rPr>
        <w:t xml:space="preserve"> </w:t>
      </w:r>
      <w:proofErr w:type="spellStart"/>
      <w:r w:rsidR="00522BC4">
        <w:rPr>
          <w:rFonts w:ascii="Times New Roman" w:hAnsi="Times New Roman" w:cs="Times New Roman"/>
          <w:sz w:val="28"/>
          <w:szCs w:val="28"/>
        </w:rPr>
        <w:t>в</w:t>
      </w:r>
      <w:r w:rsidR="00522BC4" w:rsidRPr="00522BC4">
        <w:rPr>
          <w:rFonts w:ascii="Times New Roman" w:hAnsi="Times New Roman" w:cs="Times New Roman"/>
          <w:sz w:val="28"/>
          <w:szCs w:val="28"/>
        </w:rPr>
        <w:t>изначає</w:t>
      </w:r>
      <w:proofErr w:type="spellEnd"/>
      <w:r w:rsidR="00522BC4" w:rsidRPr="00522BC4">
        <w:rPr>
          <w:rFonts w:ascii="Times New Roman" w:hAnsi="Times New Roman" w:cs="Times New Roman"/>
          <w:sz w:val="28"/>
          <w:szCs w:val="28"/>
        </w:rPr>
        <w:t xml:space="preserve"> свою </w:t>
      </w:r>
      <w:proofErr w:type="spellStart"/>
      <w:r w:rsidR="00522BC4" w:rsidRPr="00522BC4">
        <w:rPr>
          <w:rFonts w:ascii="Times New Roman" w:hAnsi="Times New Roman" w:cs="Times New Roman"/>
          <w:sz w:val="28"/>
          <w:szCs w:val="28"/>
        </w:rPr>
        <w:t>надзвичайну</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місі</w:t>
      </w:r>
      <w:r w:rsidR="00522BC4">
        <w:rPr>
          <w:rFonts w:ascii="Times New Roman" w:hAnsi="Times New Roman" w:cs="Times New Roman"/>
          <w:sz w:val="28"/>
          <w:szCs w:val="28"/>
        </w:rPr>
        <w:t>ю</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своє</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лідерство</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серед</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світу</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своїх</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використовуючи</w:t>
      </w:r>
      <w:proofErr w:type="spellEnd"/>
      <w:r w:rsidR="00522BC4" w:rsidRPr="00522BC4">
        <w:rPr>
          <w:rFonts w:ascii="Times New Roman" w:hAnsi="Times New Roman" w:cs="Times New Roman"/>
          <w:sz w:val="28"/>
          <w:szCs w:val="28"/>
        </w:rPr>
        <w:t xml:space="preserve"> </w:t>
      </w:r>
      <w:r w:rsidR="00D06DFD" w:rsidRPr="00D06DFD">
        <w:rPr>
          <w:rFonts w:ascii="Times New Roman" w:hAnsi="Times New Roman" w:cs="Times New Roman"/>
          <w:sz w:val="28"/>
          <w:szCs w:val="28"/>
        </w:rPr>
        <w:t xml:space="preserve"> </w:t>
      </w:r>
      <w:r w:rsidR="00522BC4" w:rsidRPr="00FD14D5">
        <w:rPr>
          <w:rFonts w:ascii="Times New Roman" w:hAnsi="Times New Roman" w:cs="Times New Roman"/>
          <w:i/>
          <w:sz w:val="28"/>
          <w:szCs w:val="28"/>
          <w:lang w:val="en-US"/>
        </w:rPr>
        <w:t>I</w:t>
      </w:r>
      <w:r w:rsidR="00522BC4" w:rsidRPr="00FD14D5">
        <w:rPr>
          <w:rFonts w:ascii="Times New Roman" w:hAnsi="Times New Roman" w:cs="Times New Roman"/>
          <w:i/>
          <w:sz w:val="28"/>
          <w:szCs w:val="28"/>
        </w:rPr>
        <w:t>-</w:t>
      </w:r>
      <w:proofErr w:type="spellStart"/>
      <w:r w:rsidR="00522BC4" w:rsidRPr="00522BC4">
        <w:rPr>
          <w:rFonts w:ascii="Times New Roman" w:hAnsi="Times New Roman" w:cs="Times New Roman"/>
          <w:sz w:val="28"/>
          <w:szCs w:val="28"/>
        </w:rPr>
        <w:t>особисте</w:t>
      </w:r>
      <w:proofErr w:type="spellEnd"/>
      <w:r w:rsidRPr="001F668C">
        <w:rPr>
          <w:rFonts w:ascii="Times New Roman" w:hAnsi="Times New Roman" w:cs="Times New Roman"/>
          <w:sz w:val="28"/>
          <w:szCs w:val="28"/>
        </w:rPr>
        <w:t xml:space="preserve"> </w:t>
      </w:r>
      <w:r w:rsidR="00522BC4" w:rsidRPr="00522BC4">
        <w:rPr>
          <w:rFonts w:ascii="Times New Roman" w:hAnsi="Times New Roman" w:cs="Times New Roman"/>
          <w:sz w:val="28"/>
          <w:szCs w:val="28"/>
        </w:rPr>
        <w:t>.</w:t>
      </w:r>
    </w:p>
    <w:p w:rsidR="009076DF" w:rsidRPr="005325CF" w:rsidRDefault="000C52F9" w:rsidP="007E0CA5">
      <w:pPr>
        <w:spacing w:after="0" w:line="360" w:lineRule="auto"/>
        <w:ind w:firstLine="709"/>
        <w:rPr>
          <w:rFonts w:ascii="Times New Roman" w:hAnsi="Times New Roman" w:cs="Times New Roman"/>
          <w:sz w:val="28"/>
          <w:szCs w:val="28"/>
        </w:rPr>
      </w:pPr>
      <w:r w:rsidRPr="000C52F9">
        <w:rPr>
          <w:rFonts w:ascii="Times New Roman" w:hAnsi="Times New Roman" w:cs="Times New Roman"/>
          <w:sz w:val="28"/>
          <w:szCs w:val="28"/>
        </w:rPr>
        <w:t>П</w:t>
      </w:r>
      <w:r w:rsidR="00522BC4" w:rsidRPr="00522BC4">
        <w:rPr>
          <w:rFonts w:ascii="Times New Roman" w:hAnsi="Times New Roman" w:cs="Times New Roman"/>
          <w:sz w:val="28"/>
          <w:szCs w:val="28"/>
        </w:rPr>
        <w:t xml:space="preserve">резидент </w:t>
      </w:r>
      <w:proofErr w:type="spellStart"/>
      <w:r w:rsidR="00522BC4" w:rsidRPr="00522BC4">
        <w:rPr>
          <w:rFonts w:ascii="Times New Roman" w:hAnsi="Times New Roman" w:cs="Times New Roman"/>
          <w:sz w:val="28"/>
          <w:szCs w:val="28"/>
        </w:rPr>
        <w:t>використовує</w:t>
      </w:r>
      <w:proofErr w:type="spellEnd"/>
      <w:r w:rsidR="00522BC4" w:rsidRPr="00522BC4">
        <w:rPr>
          <w:rFonts w:ascii="Times New Roman" w:hAnsi="Times New Roman" w:cs="Times New Roman"/>
          <w:sz w:val="28"/>
          <w:szCs w:val="28"/>
        </w:rPr>
        <w:t xml:space="preserve">  </w:t>
      </w:r>
      <w:proofErr w:type="spellStart"/>
      <w:r w:rsidR="00522BC4" w:rsidRPr="00522BC4">
        <w:rPr>
          <w:rFonts w:ascii="Times New Roman" w:hAnsi="Times New Roman" w:cs="Times New Roman"/>
          <w:sz w:val="28"/>
          <w:szCs w:val="28"/>
        </w:rPr>
        <w:t>маніпулятивну</w:t>
      </w:r>
      <w:proofErr w:type="spellEnd"/>
      <w:r w:rsidR="00522BC4" w:rsidRPr="00522BC4">
        <w:rPr>
          <w:rFonts w:ascii="Times New Roman" w:hAnsi="Times New Roman" w:cs="Times New Roman"/>
          <w:sz w:val="28"/>
          <w:szCs w:val="28"/>
        </w:rPr>
        <w:t xml:space="preserve"> тактику</w:t>
      </w:r>
      <w:r>
        <w:rPr>
          <w:rFonts w:ascii="Times New Roman" w:hAnsi="Times New Roman" w:cs="Times New Roman"/>
          <w:sz w:val="28"/>
          <w:szCs w:val="28"/>
        </w:rPr>
        <w:t xml:space="preserve"> </w:t>
      </w:r>
      <w:proofErr w:type="spellStart"/>
      <w:r>
        <w:rPr>
          <w:rFonts w:ascii="Times New Roman" w:hAnsi="Times New Roman" w:cs="Times New Roman"/>
          <w:sz w:val="28"/>
          <w:szCs w:val="28"/>
        </w:rPr>
        <w:t>роз</w:t>
      </w:r>
      <w:r w:rsidRPr="000C52F9">
        <w:rPr>
          <w:rFonts w:ascii="Times New Roman" w:hAnsi="Times New Roman" w:cs="Times New Roman"/>
          <w:sz w:val="28"/>
          <w:szCs w:val="28"/>
        </w:rPr>
        <w:t>шарува</w:t>
      </w:r>
      <w:r w:rsidR="009076DF" w:rsidRPr="009076DF">
        <w:rPr>
          <w:rFonts w:ascii="Times New Roman" w:hAnsi="Times New Roman" w:cs="Times New Roman"/>
          <w:sz w:val="28"/>
          <w:szCs w:val="28"/>
        </w:rPr>
        <w:t>ння</w:t>
      </w:r>
      <w:proofErr w:type="spellEnd"/>
      <w:r w:rsidR="009076DF" w:rsidRPr="009076DF">
        <w:rPr>
          <w:rFonts w:ascii="Times New Roman" w:hAnsi="Times New Roman" w:cs="Times New Roman"/>
          <w:sz w:val="28"/>
          <w:szCs w:val="28"/>
        </w:rPr>
        <w:t xml:space="preserve"> </w:t>
      </w:r>
      <w:proofErr w:type="spellStart"/>
      <w:r w:rsidR="009076DF" w:rsidRPr="009076DF">
        <w:rPr>
          <w:rFonts w:ascii="Times New Roman" w:hAnsi="Times New Roman" w:cs="Times New Roman"/>
          <w:sz w:val="28"/>
          <w:szCs w:val="28"/>
        </w:rPr>
        <w:t>дейктичного</w:t>
      </w:r>
      <w:proofErr w:type="spellEnd"/>
      <w:r w:rsidR="009076DF" w:rsidRPr="009076DF">
        <w:rPr>
          <w:rFonts w:ascii="Times New Roman" w:hAnsi="Times New Roman" w:cs="Times New Roman"/>
          <w:sz w:val="28"/>
          <w:szCs w:val="28"/>
        </w:rPr>
        <w:t xml:space="preserve"> поля </w:t>
      </w:r>
      <w:proofErr w:type="spellStart"/>
      <w:r w:rsidR="009076DF" w:rsidRPr="009076DF">
        <w:rPr>
          <w:rFonts w:ascii="Times New Roman" w:hAnsi="Times New Roman" w:cs="Times New Roman"/>
          <w:sz w:val="28"/>
          <w:szCs w:val="28"/>
        </w:rPr>
        <w:t>сп</w:t>
      </w:r>
      <w:r>
        <w:rPr>
          <w:rFonts w:ascii="Times New Roman" w:hAnsi="Times New Roman" w:cs="Times New Roman"/>
          <w:sz w:val="28"/>
          <w:szCs w:val="28"/>
        </w:rPr>
        <w:t>іврозмовника</w:t>
      </w:r>
      <w:proofErr w:type="spellEnd"/>
      <w:r w:rsidRPr="000C52F9">
        <w:rPr>
          <w:rFonts w:ascii="Times New Roman" w:hAnsi="Times New Roman" w:cs="Times New Roman"/>
          <w:sz w:val="28"/>
          <w:szCs w:val="28"/>
        </w:rPr>
        <w:t xml:space="preserve"> </w:t>
      </w:r>
      <w:r w:rsidR="009076DF" w:rsidRPr="009076DF">
        <w:rPr>
          <w:rFonts w:ascii="Times New Roman" w:hAnsi="Times New Roman" w:cs="Times New Roman"/>
          <w:sz w:val="28"/>
          <w:szCs w:val="28"/>
        </w:rPr>
        <w:t xml:space="preserve">на </w:t>
      </w:r>
      <w:proofErr w:type="spellStart"/>
      <w:r w:rsidR="005325CF">
        <w:rPr>
          <w:rFonts w:ascii="Times New Roman" w:hAnsi="Times New Roman" w:cs="Times New Roman"/>
          <w:sz w:val="28"/>
          <w:szCs w:val="28"/>
        </w:rPr>
        <w:t>дейктичне</w:t>
      </w:r>
      <w:proofErr w:type="spellEnd"/>
      <w:r w:rsidR="005325CF">
        <w:rPr>
          <w:rFonts w:ascii="Times New Roman" w:hAnsi="Times New Roman" w:cs="Times New Roman"/>
          <w:sz w:val="28"/>
          <w:szCs w:val="28"/>
        </w:rPr>
        <w:t xml:space="preserve"> поле </w:t>
      </w:r>
      <w:proofErr w:type="spellStart"/>
      <w:r w:rsidR="005325CF">
        <w:rPr>
          <w:rFonts w:ascii="Times New Roman" w:hAnsi="Times New Roman" w:cs="Times New Roman"/>
          <w:sz w:val="28"/>
          <w:szCs w:val="28"/>
        </w:rPr>
        <w:t>присутніх</w:t>
      </w:r>
      <w:proofErr w:type="spellEnd"/>
    </w:p>
    <w:p w:rsidR="009076DF" w:rsidRDefault="009076DF" w:rsidP="007E0CA5">
      <w:pPr>
        <w:spacing w:after="0" w:line="360" w:lineRule="auto"/>
        <w:ind w:firstLine="709"/>
        <w:rPr>
          <w:rFonts w:ascii="Times New Roman" w:hAnsi="Times New Roman" w:cs="Times New Roman"/>
          <w:i/>
          <w:sz w:val="28"/>
          <w:szCs w:val="28"/>
          <w:lang w:val="en-US"/>
        </w:rPr>
      </w:pPr>
      <w:r w:rsidRPr="0037014B">
        <w:rPr>
          <w:rFonts w:ascii="Times New Roman" w:hAnsi="Times New Roman" w:cs="Times New Roman"/>
          <w:i/>
          <w:sz w:val="28"/>
          <w:szCs w:val="28"/>
          <w:lang w:val="en-US"/>
        </w:rPr>
        <w:lastRenderedPageBreak/>
        <w:t>Mr</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President</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Mr</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Secretary</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General</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fellow</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delegates</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ladies</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and</w:t>
      </w:r>
      <w:r w:rsidRPr="009076DF">
        <w:rPr>
          <w:rFonts w:ascii="Times New Roman" w:hAnsi="Times New Roman" w:cs="Times New Roman"/>
          <w:i/>
          <w:sz w:val="28"/>
          <w:szCs w:val="28"/>
          <w:lang w:val="en-US"/>
        </w:rPr>
        <w:t xml:space="preserve"> </w:t>
      </w:r>
      <w:r w:rsidRPr="0037014B">
        <w:rPr>
          <w:rFonts w:ascii="Times New Roman" w:hAnsi="Times New Roman" w:cs="Times New Roman"/>
          <w:i/>
          <w:sz w:val="28"/>
          <w:szCs w:val="28"/>
          <w:lang w:val="en-US"/>
        </w:rPr>
        <w:t>gentlemen</w:t>
      </w:r>
      <w:r>
        <w:rPr>
          <w:rFonts w:ascii="Times New Roman" w:hAnsi="Times New Roman" w:cs="Times New Roman"/>
          <w:i/>
          <w:sz w:val="28"/>
          <w:szCs w:val="28"/>
          <w:lang w:val="en-US"/>
        </w:rPr>
        <w:t xml:space="preserve">… </w:t>
      </w:r>
    </w:p>
    <w:p w:rsidR="009076DF" w:rsidRPr="005325CF" w:rsidRDefault="009076DF" w:rsidP="007E0CA5">
      <w:pPr>
        <w:spacing w:after="0" w:line="360" w:lineRule="auto"/>
        <w:ind w:firstLine="709"/>
        <w:rPr>
          <w:rFonts w:ascii="Times New Roman" w:hAnsi="Times New Roman" w:cs="Times New Roman"/>
          <w:sz w:val="28"/>
          <w:szCs w:val="28"/>
          <w:lang w:val="en-US"/>
        </w:rPr>
      </w:pPr>
      <w:r w:rsidRPr="00506A17">
        <w:rPr>
          <w:rFonts w:ascii="Times New Roman" w:hAnsi="Times New Roman" w:cs="Times New Roman"/>
          <w:sz w:val="28"/>
          <w:szCs w:val="28"/>
          <w:lang w:val="en-US"/>
        </w:rPr>
        <w:t xml:space="preserve"> </w:t>
      </w:r>
      <w:r w:rsidRPr="009076DF">
        <w:rPr>
          <w:rFonts w:ascii="Times New Roman" w:hAnsi="Times New Roman" w:cs="Times New Roman"/>
          <w:sz w:val="28"/>
          <w:szCs w:val="28"/>
        </w:rPr>
        <w:t>та</w:t>
      </w:r>
      <w:r w:rsidRPr="000C7706">
        <w:rPr>
          <w:rFonts w:ascii="Times New Roman" w:hAnsi="Times New Roman" w:cs="Times New Roman"/>
          <w:sz w:val="28"/>
          <w:szCs w:val="28"/>
          <w:lang w:val="en-US"/>
        </w:rPr>
        <w:t xml:space="preserve"> </w:t>
      </w:r>
      <w:proofErr w:type="spellStart"/>
      <w:r w:rsidRPr="009076DF">
        <w:rPr>
          <w:rFonts w:ascii="Times New Roman" w:hAnsi="Times New Roman" w:cs="Times New Roman"/>
          <w:sz w:val="28"/>
          <w:szCs w:val="28"/>
        </w:rPr>
        <w:t>дейктичне</w:t>
      </w:r>
      <w:proofErr w:type="spellEnd"/>
      <w:r w:rsidRPr="000C7706">
        <w:rPr>
          <w:rFonts w:ascii="Times New Roman" w:hAnsi="Times New Roman" w:cs="Times New Roman"/>
          <w:sz w:val="28"/>
          <w:szCs w:val="28"/>
          <w:lang w:val="en-US"/>
        </w:rPr>
        <w:t xml:space="preserve"> </w:t>
      </w:r>
      <w:r w:rsidRPr="009076DF">
        <w:rPr>
          <w:rFonts w:ascii="Times New Roman" w:hAnsi="Times New Roman" w:cs="Times New Roman"/>
          <w:sz w:val="28"/>
          <w:szCs w:val="28"/>
        </w:rPr>
        <w:t>поле</w:t>
      </w:r>
      <w:r w:rsidRPr="000C7706">
        <w:rPr>
          <w:rFonts w:ascii="Times New Roman" w:hAnsi="Times New Roman" w:cs="Times New Roman"/>
          <w:sz w:val="28"/>
          <w:szCs w:val="28"/>
          <w:lang w:val="en-US"/>
        </w:rPr>
        <w:t xml:space="preserve"> </w:t>
      </w:r>
      <w:proofErr w:type="spellStart"/>
      <w:r>
        <w:rPr>
          <w:rFonts w:ascii="Times New Roman" w:hAnsi="Times New Roman" w:cs="Times New Roman"/>
          <w:sz w:val="28"/>
          <w:szCs w:val="28"/>
        </w:rPr>
        <w:t>му</w:t>
      </w:r>
      <w:r w:rsidR="005325CF">
        <w:rPr>
          <w:rFonts w:ascii="Times New Roman" w:hAnsi="Times New Roman" w:cs="Times New Roman"/>
          <w:sz w:val="28"/>
          <w:szCs w:val="28"/>
        </w:rPr>
        <w:t>сульманської</w:t>
      </w:r>
      <w:proofErr w:type="spellEnd"/>
      <w:r w:rsidR="005325CF" w:rsidRPr="000C7706">
        <w:rPr>
          <w:rFonts w:ascii="Times New Roman" w:hAnsi="Times New Roman" w:cs="Times New Roman"/>
          <w:sz w:val="28"/>
          <w:szCs w:val="28"/>
          <w:lang w:val="en-US"/>
        </w:rPr>
        <w:t xml:space="preserve"> </w:t>
      </w:r>
      <w:proofErr w:type="spellStart"/>
      <w:proofErr w:type="gramStart"/>
      <w:r w:rsidR="005325CF">
        <w:rPr>
          <w:rFonts w:ascii="Times New Roman" w:hAnsi="Times New Roman" w:cs="Times New Roman"/>
          <w:sz w:val="28"/>
          <w:szCs w:val="28"/>
        </w:rPr>
        <w:t>молод</w:t>
      </w:r>
      <w:proofErr w:type="gramEnd"/>
      <w:r w:rsidR="005325CF">
        <w:rPr>
          <w:rFonts w:ascii="Times New Roman" w:hAnsi="Times New Roman" w:cs="Times New Roman"/>
          <w:sz w:val="28"/>
          <w:szCs w:val="28"/>
        </w:rPr>
        <w:t>і</w:t>
      </w:r>
      <w:proofErr w:type="spellEnd"/>
    </w:p>
    <w:p w:rsidR="009076DF" w:rsidRPr="00D31ABB" w:rsidRDefault="000C52F9" w:rsidP="007E0CA5">
      <w:pPr>
        <w:spacing w:line="360" w:lineRule="auto"/>
        <w:rPr>
          <w:rFonts w:ascii="Times New Roman" w:hAnsi="Times New Roman" w:cs="Times New Roman"/>
          <w:i/>
          <w:sz w:val="28"/>
          <w:szCs w:val="28"/>
          <w:lang w:val="en-US"/>
        </w:rPr>
      </w:pPr>
      <w:r w:rsidRPr="000C7706">
        <w:rPr>
          <w:rFonts w:ascii="Times New Roman" w:hAnsi="Times New Roman" w:cs="Times New Roman"/>
          <w:i/>
          <w:sz w:val="28"/>
          <w:szCs w:val="28"/>
          <w:lang w:val="en-US"/>
        </w:rPr>
        <w:t xml:space="preserve">           </w:t>
      </w:r>
      <w:r w:rsidR="009076DF" w:rsidRPr="00D31ABB">
        <w:rPr>
          <w:rFonts w:ascii="Times New Roman" w:hAnsi="Times New Roman" w:cs="Times New Roman"/>
          <w:i/>
          <w:sz w:val="28"/>
          <w:szCs w:val="28"/>
          <w:lang w:val="en-US"/>
        </w:rPr>
        <w:t xml:space="preserve">And here I’d like to speak directly to young people across the Muslim world.  </w:t>
      </w:r>
      <w:r w:rsidR="009076DF" w:rsidRPr="009076DF">
        <w:rPr>
          <w:rFonts w:ascii="Times New Roman" w:hAnsi="Times New Roman" w:cs="Times New Roman"/>
          <w:i/>
          <w:sz w:val="28"/>
          <w:szCs w:val="28"/>
          <w:u w:val="single"/>
          <w:lang w:val="en-US"/>
        </w:rPr>
        <w:t xml:space="preserve">You </w:t>
      </w:r>
      <w:r w:rsidR="009076DF" w:rsidRPr="00D31ABB">
        <w:rPr>
          <w:rFonts w:ascii="Times New Roman" w:hAnsi="Times New Roman" w:cs="Times New Roman"/>
          <w:i/>
          <w:sz w:val="28"/>
          <w:szCs w:val="28"/>
          <w:lang w:val="en-US"/>
        </w:rPr>
        <w:t xml:space="preserve">come from a great tradition that stands for education, not ignorance; innovation, not destruction; the dignity of life, not murder.  Those who call </w:t>
      </w:r>
      <w:r w:rsidR="009076DF" w:rsidRPr="009076DF">
        <w:rPr>
          <w:rFonts w:ascii="Times New Roman" w:hAnsi="Times New Roman" w:cs="Times New Roman"/>
          <w:i/>
          <w:sz w:val="28"/>
          <w:szCs w:val="28"/>
          <w:u w:val="single"/>
          <w:lang w:val="en-US"/>
        </w:rPr>
        <w:t xml:space="preserve">you </w:t>
      </w:r>
      <w:r w:rsidR="009076DF" w:rsidRPr="00D31ABB">
        <w:rPr>
          <w:rFonts w:ascii="Times New Roman" w:hAnsi="Times New Roman" w:cs="Times New Roman"/>
          <w:i/>
          <w:sz w:val="28"/>
          <w:szCs w:val="28"/>
          <w:lang w:val="en-US"/>
        </w:rPr>
        <w:t>away from this path are betraying this tradition, not defending it.</w:t>
      </w:r>
    </w:p>
    <w:p w:rsidR="00C01DD9" w:rsidRPr="00036AB1" w:rsidRDefault="00522BC4" w:rsidP="007E0CA5">
      <w:pPr>
        <w:spacing w:after="0" w:line="360" w:lineRule="auto"/>
        <w:ind w:firstLine="709"/>
        <w:rPr>
          <w:rFonts w:ascii="Times New Roman" w:hAnsi="Times New Roman" w:cs="Times New Roman"/>
          <w:sz w:val="28"/>
          <w:szCs w:val="28"/>
        </w:rPr>
      </w:pPr>
      <w:r w:rsidRPr="00506A17">
        <w:rPr>
          <w:rFonts w:ascii="Times New Roman" w:hAnsi="Times New Roman" w:cs="Times New Roman"/>
          <w:sz w:val="28"/>
          <w:szCs w:val="28"/>
          <w:lang w:val="en-US"/>
        </w:rPr>
        <w:t xml:space="preserve"> </w:t>
      </w:r>
      <w:r w:rsidR="000C52F9">
        <w:rPr>
          <w:rFonts w:ascii="Times New Roman" w:hAnsi="Times New Roman" w:cs="Times New Roman"/>
          <w:sz w:val="28"/>
          <w:szCs w:val="28"/>
        </w:rPr>
        <w:t>Роз</w:t>
      </w:r>
      <w:proofErr w:type="spellStart"/>
      <w:r w:rsidR="000C52F9">
        <w:rPr>
          <w:rFonts w:ascii="Times New Roman" w:hAnsi="Times New Roman" w:cs="Times New Roman"/>
          <w:sz w:val="28"/>
          <w:szCs w:val="28"/>
          <w:lang w:val="en-US"/>
        </w:rPr>
        <w:t>шарува</w:t>
      </w:r>
      <w:r w:rsidR="00C01DD9" w:rsidRPr="00C01DD9">
        <w:rPr>
          <w:rFonts w:ascii="Times New Roman" w:hAnsi="Times New Roman" w:cs="Times New Roman"/>
          <w:sz w:val="28"/>
          <w:szCs w:val="28"/>
        </w:rPr>
        <w:t>ння</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дейктичного</w:t>
      </w:r>
      <w:proofErr w:type="spellEnd"/>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поля</w:t>
      </w:r>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співрозмовника</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указує</w:t>
      </w:r>
      <w:proofErr w:type="spellEnd"/>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на</w:t>
      </w:r>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те</w:t>
      </w:r>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що</w:t>
      </w:r>
      <w:proofErr w:type="spellEnd"/>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в</w:t>
      </w:r>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реальності</w:t>
      </w:r>
      <w:proofErr w:type="spellEnd"/>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Б</w:t>
      </w:r>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Обама</w:t>
      </w:r>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має</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декількох</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співрозмовників</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присутніх</w:t>
      </w:r>
      <w:proofErr w:type="spellEnd"/>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та</w:t>
      </w:r>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представників</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мусульманської</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молоді</w:t>
      </w:r>
      <w:proofErr w:type="spellEnd"/>
      <w:r w:rsidR="00C01DD9" w:rsidRPr="000C52F9">
        <w:rPr>
          <w:rFonts w:ascii="Times New Roman" w:hAnsi="Times New Roman" w:cs="Times New Roman"/>
          <w:sz w:val="28"/>
          <w:szCs w:val="28"/>
          <w:lang w:val="en-US"/>
        </w:rPr>
        <w:t xml:space="preserve">, </w:t>
      </w:r>
      <w:proofErr w:type="spellStart"/>
      <w:proofErr w:type="gramStart"/>
      <w:r w:rsidR="00C01DD9" w:rsidRPr="00C01DD9">
        <w:rPr>
          <w:rFonts w:ascii="Times New Roman" w:hAnsi="Times New Roman" w:cs="Times New Roman"/>
          <w:sz w:val="28"/>
          <w:szCs w:val="28"/>
        </w:rPr>
        <w:t>як</w:t>
      </w:r>
      <w:proofErr w:type="gramEnd"/>
      <w:r w:rsidR="00C01DD9" w:rsidRPr="00C01DD9">
        <w:rPr>
          <w:rFonts w:ascii="Times New Roman" w:hAnsi="Times New Roman" w:cs="Times New Roman"/>
          <w:sz w:val="28"/>
          <w:szCs w:val="28"/>
        </w:rPr>
        <w:t>і</w:t>
      </w:r>
      <w:proofErr w:type="spellEnd"/>
      <w:r w:rsidR="00C01DD9" w:rsidRPr="000C52F9">
        <w:rPr>
          <w:rFonts w:ascii="Times New Roman" w:hAnsi="Times New Roman" w:cs="Times New Roman"/>
          <w:sz w:val="28"/>
          <w:szCs w:val="28"/>
          <w:lang w:val="en-US"/>
        </w:rPr>
        <w:t xml:space="preserve"> </w:t>
      </w:r>
      <w:r w:rsidR="00C01DD9" w:rsidRPr="00C01DD9">
        <w:rPr>
          <w:rFonts w:ascii="Times New Roman" w:hAnsi="Times New Roman" w:cs="Times New Roman"/>
          <w:sz w:val="28"/>
          <w:szCs w:val="28"/>
        </w:rPr>
        <w:t>а</w:t>
      </w:r>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тексті</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промови</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представлені</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експліцитно</w:t>
      </w:r>
      <w:proofErr w:type="spellEnd"/>
      <w:r w:rsidR="00C01DD9" w:rsidRPr="000C52F9">
        <w:rPr>
          <w:rFonts w:ascii="Times New Roman" w:hAnsi="Times New Roman" w:cs="Times New Roman"/>
          <w:sz w:val="28"/>
          <w:szCs w:val="28"/>
          <w:lang w:val="en-US"/>
        </w:rPr>
        <w:t xml:space="preserve">. </w:t>
      </w:r>
      <w:proofErr w:type="spellStart"/>
      <w:r w:rsidR="00C01DD9" w:rsidRPr="00C01DD9">
        <w:rPr>
          <w:rFonts w:ascii="Times New Roman" w:hAnsi="Times New Roman" w:cs="Times New Roman"/>
          <w:sz w:val="28"/>
          <w:szCs w:val="28"/>
        </w:rPr>
        <w:t>Проте</w:t>
      </w:r>
      <w:proofErr w:type="spellEnd"/>
      <w:r w:rsidR="00C01DD9" w:rsidRPr="00C01DD9">
        <w:rPr>
          <w:rFonts w:ascii="Times New Roman" w:hAnsi="Times New Roman" w:cs="Times New Roman"/>
          <w:sz w:val="28"/>
          <w:szCs w:val="28"/>
        </w:rPr>
        <w:t xml:space="preserve">,  </w:t>
      </w:r>
      <w:proofErr w:type="spellStart"/>
      <w:r w:rsidR="00C01DD9" w:rsidRPr="00C01DD9">
        <w:rPr>
          <w:rFonts w:ascii="Times New Roman" w:hAnsi="Times New Roman" w:cs="Times New Roman"/>
          <w:sz w:val="28"/>
          <w:szCs w:val="28"/>
        </w:rPr>
        <w:t>імпліцитний</w:t>
      </w:r>
      <w:proofErr w:type="spellEnd"/>
      <w:r w:rsidR="00C01DD9" w:rsidRPr="00C01DD9">
        <w:rPr>
          <w:rFonts w:ascii="Times New Roman" w:hAnsi="Times New Roman" w:cs="Times New Roman"/>
          <w:sz w:val="28"/>
          <w:szCs w:val="28"/>
        </w:rPr>
        <w:t xml:space="preserve"> </w:t>
      </w:r>
      <w:proofErr w:type="spellStart"/>
      <w:r w:rsidR="00C01DD9" w:rsidRPr="00C01DD9">
        <w:rPr>
          <w:rFonts w:ascii="Times New Roman" w:hAnsi="Times New Roman" w:cs="Times New Roman"/>
          <w:sz w:val="28"/>
          <w:szCs w:val="28"/>
        </w:rPr>
        <w:t>співрозмовник</w:t>
      </w:r>
      <w:proofErr w:type="spellEnd"/>
      <w:r w:rsidR="00C01DD9" w:rsidRPr="00C01DD9">
        <w:rPr>
          <w:rFonts w:ascii="Times New Roman" w:hAnsi="Times New Roman" w:cs="Times New Roman"/>
          <w:sz w:val="28"/>
          <w:szCs w:val="28"/>
        </w:rPr>
        <w:t xml:space="preserve"> (</w:t>
      </w:r>
      <w:proofErr w:type="spellStart"/>
      <w:r w:rsidR="00C01DD9" w:rsidRPr="00C01DD9">
        <w:rPr>
          <w:rFonts w:ascii="Times New Roman" w:hAnsi="Times New Roman" w:cs="Times New Roman"/>
          <w:sz w:val="28"/>
          <w:szCs w:val="28"/>
        </w:rPr>
        <w:t>аудиторія</w:t>
      </w:r>
      <w:proofErr w:type="spellEnd"/>
      <w:r w:rsidR="00C01DD9" w:rsidRPr="00C01DD9">
        <w:rPr>
          <w:rFonts w:ascii="Times New Roman" w:hAnsi="Times New Roman" w:cs="Times New Roman"/>
          <w:sz w:val="28"/>
          <w:szCs w:val="28"/>
        </w:rPr>
        <w:t xml:space="preserve"> </w:t>
      </w:r>
      <w:proofErr w:type="spellStart"/>
      <w:r w:rsidR="00C01DD9" w:rsidRPr="00C01DD9">
        <w:rPr>
          <w:rFonts w:ascii="Times New Roman" w:hAnsi="Times New Roman" w:cs="Times New Roman"/>
          <w:sz w:val="28"/>
          <w:szCs w:val="28"/>
        </w:rPr>
        <w:t>медіа</w:t>
      </w:r>
      <w:proofErr w:type="spellEnd"/>
      <w:r w:rsidR="00C01DD9" w:rsidRPr="00C01DD9">
        <w:rPr>
          <w:rFonts w:ascii="Times New Roman" w:hAnsi="Times New Roman" w:cs="Times New Roman"/>
          <w:sz w:val="28"/>
          <w:szCs w:val="28"/>
        </w:rPr>
        <w:t xml:space="preserve"> простору, яка </w:t>
      </w:r>
      <w:proofErr w:type="spellStart"/>
      <w:r w:rsidR="00C01DD9" w:rsidRPr="00C01DD9">
        <w:rPr>
          <w:rFonts w:ascii="Times New Roman" w:hAnsi="Times New Roman" w:cs="Times New Roman"/>
          <w:sz w:val="28"/>
          <w:szCs w:val="28"/>
        </w:rPr>
        <w:t>спостерігає</w:t>
      </w:r>
      <w:proofErr w:type="spellEnd"/>
      <w:r w:rsidR="00C01DD9" w:rsidRPr="00C01DD9">
        <w:rPr>
          <w:rFonts w:ascii="Times New Roman" w:hAnsi="Times New Roman" w:cs="Times New Roman"/>
          <w:sz w:val="28"/>
          <w:szCs w:val="28"/>
        </w:rPr>
        <w:t xml:space="preserve"> за </w:t>
      </w:r>
      <w:proofErr w:type="spellStart"/>
      <w:r w:rsidR="00C01DD9" w:rsidRPr="00C01DD9">
        <w:rPr>
          <w:rFonts w:ascii="Times New Roman" w:hAnsi="Times New Roman" w:cs="Times New Roman"/>
          <w:sz w:val="28"/>
          <w:szCs w:val="28"/>
        </w:rPr>
        <w:t>промовою</w:t>
      </w:r>
      <w:proofErr w:type="spellEnd"/>
      <w:r w:rsidR="00C01DD9" w:rsidRPr="00C01DD9">
        <w:rPr>
          <w:rFonts w:ascii="Times New Roman" w:hAnsi="Times New Roman" w:cs="Times New Roman"/>
          <w:sz w:val="28"/>
          <w:szCs w:val="28"/>
        </w:rPr>
        <w:t xml:space="preserve"> Б. </w:t>
      </w:r>
      <w:proofErr w:type="spellStart"/>
      <w:r w:rsidR="00C01DD9" w:rsidRPr="00036AB1">
        <w:rPr>
          <w:rFonts w:ascii="Times New Roman" w:hAnsi="Times New Roman" w:cs="Times New Roman"/>
          <w:sz w:val="28"/>
          <w:szCs w:val="28"/>
        </w:rPr>
        <w:t>Обами</w:t>
      </w:r>
      <w:proofErr w:type="spellEnd"/>
      <w:proofErr w:type="gramStart"/>
      <w:r w:rsidR="00C01DD9" w:rsidRPr="00036AB1">
        <w:rPr>
          <w:rFonts w:ascii="Times New Roman" w:hAnsi="Times New Roman" w:cs="Times New Roman"/>
          <w:sz w:val="28"/>
          <w:szCs w:val="28"/>
        </w:rPr>
        <w:t xml:space="preserve"> ,</w:t>
      </w:r>
      <w:proofErr w:type="gramEnd"/>
      <w:r w:rsidR="00C01DD9" w:rsidRPr="00036AB1">
        <w:rPr>
          <w:rFonts w:ascii="Times New Roman" w:hAnsi="Times New Roman" w:cs="Times New Roman"/>
          <w:sz w:val="28"/>
          <w:szCs w:val="28"/>
        </w:rPr>
        <w:t xml:space="preserve"> яка є </w:t>
      </w:r>
      <w:proofErr w:type="spellStart"/>
      <w:r w:rsidR="00C01DD9" w:rsidRPr="00036AB1">
        <w:rPr>
          <w:rFonts w:ascii="Times New Roman" w:hAnsi="Times New Roman" w:cs="Times New Roman"/>
          <w:sz w:val="28"/>
          <w:szCs w:val="28"/>
        </w:rPr>
        <w:t>опосередкованим</w:t>
      </w:r>
      <w:proofErr w:type="spellEnd"/>
      <w:r w:rsidR="00C01DD9" w:rsidRPr="00036AB1">
        <w:rPr>
          <w:rFonts w:ascii="Times New Roman" w:hAnsi="Times New Roman" w:cs="Times New Roman"/>
          <w:sz w:val="28"/>
          <w:szCs w:val="28"/>
        </w:rPr>
        <w:t xml:space="preserve"> </w:t>
      </w:r>
      <w:proofErr w:type="spellStart"/>
      <w:r w:rsidR="00036AB1" w:rsidRPr="00036AB1">
        <w:rPr>
          <w:rFonts w:ascii="Times New Roman" w:hAnsi="Times New Roman" w:cs="Times New Roman"/>
          <w:sz w:val="28"/>
          <w:szCs w:val="28"/>
        </w:rPr>
        <w:t>співрозмовником</w:t>
      </w:r>
      <w:proofErr w:type="spellEnd"/>
      <w:r w:rsidR="00036AB1" w:rsidRPr="00036AB1">
        <w:rPr>
          <w:rFonts w:ascii="Times New Roman" w:hAnsi="Times New Roman" w:cs="Times New Roman"/>
          <w:sz w:val="28"/>
          <w:szCs w:val="28"/>
        </w:rPr>
        <w:t xml:space="preserve"> )  не </w:t>
      </w:r>
      <w:proofErr w:type="spellStart"/>
      <w:r w:rsidR="00036AB1" w:rsidRPr="00036AB1">
        <w:rPr>
          <w:rFonts w:ascii="Times New Roman" w:hAnsi="Times New Roman" w:cs="Times New Roman"/>
          <w:sz w:val="28"/>
          <w:szCs w:val="28"/>
        </w:rPr>
        <w:t>позначений</w:t>
      </w:r>
      <w:proofErr w:type="spellEnd"/>
      <w:r w:rsidR="00036AB1" w:rsidRPr="00036AB1">
        <w:rPr>
          <w:rFonts w:ascii="Times New Roman" w:hAnsi="Times New Roman" w:cs="Times New Roman"/>
          <w:sz w:val="28"/>
          <w:szCs w:val="28"/>
        </w:rPr>
        <w:t xml:space="preserve"> в </w:t>
      </w:r>
      <w:proofErr w:type="spellStart"/>
      <w:r w:rsidR="00036AB1" w:rsidRPr="00036AB1">
        <w:rPr>
          <w:rFonts w:ascii="Times New Roman" w:hAnsi="Times New Roman" w:cs="Times New Roman"/>
          <w:sz w:val="28"/>
          <w:szCs w:val="28"/>
        </w:rPr>
        <w:t>промові</w:t>
      </w:r>
      <w:proofErr w:type="spellEnd"/>
      <w:r w:rsidR="00036AB1" w:rsidRPr="00036AB1">
        <w:rPr>
          <w:rFonts w:ascii="Times New Roman" w:hAnsi="Times New Roman" w:cs="Times New Roman"/>
          <w:sz w:val="28"/>
          <w:szCs w:val="28"/>
        </w:rPr>
        <w:t xml:space="preserve"> президента. </w:t>
      </w:r>
    </w:p>
    <w:p w:rsidR="00442147" w:rsidRPr="004D0896" w:rsidRDefault="004D1EA2" w:rsidP="007E0CA5">
      <w:pPr>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uk-UA"/>
        </w:rPr>
        <w:t xml:space="preserve">Як відомо, </w:t>
      </w:r>
      <w:proofErr w:type="spellStart"/>
      <w:r w:rsidR="00036AB1" w:rsidRPr="00036AB1">
        <w:rPr>
          <w:rFonts w:ascii="Times New Roman" w:hAnsi="Times New Roman" w:cs="Times New Roman"/>
          <w:sz w:val="28"/>
          <w:szCs w:val="28"/>
        </w:rPr>
        <w:t>політичний</w:t>
      </w:r>
      <w:proofErr w:type="spellEnd"/>
      <w:r w:rsidR="00036AB1" w:rsidRPr="00036AB1">
        <w:rPr>
          <w:rFonts w:ascii="Times New Roman" w:hAnsi="Times New Roman" w:cs="Times New Roman"/>
          <w:sz w:val="28"/>
          <w:szCs w:val="28"/>
        </w:rPr>
        <w:t xml:space="preserve"> дискурс Б. </w:t>
      </w:r>
      <w:proofErr w:type="spellStart"/>
      <w:r w:rsidR="00036AB1" w:rsidRPr="00036AB1">
        <w:rPr>
          <w:rFonts w:ascii="Times New Roman" w:hAnsi="Times New Roman" w:cs="Times New Roman"/>
          <w:sz w:val="28"/>
          <w:szCs w:val="28"/>
        </w:rPr>
        <w:t>Обами</w:t>
      </w:r>
      <w:proofErr w:type="spellEnd"/>
      <w:r w:rsidR="00036AB1" w:rsidRPr="00036AB1">
        <w:rPr>
          <w:rFonts w:ascii="Times New Roman" w:hAnsi="Times New Roman" w:cs="Times New Roman"/>
          <w:sz w:val="28"/>
          <w:szCs w:val="28"/>
        </w:rPr>
        <w:t xml:space="preserve"> у </w:t>
      </w:r>
      <w:proofErr w:type="spellStart"/>
      <w:r w:rsidR="00036AB1" w:rsidRPr="00036AB1">
        <w:rPr>
          <w:rFonts w:ascii="Times New Roman" w:hAnsi="Times New Roman" w:cs="Times New Roman"/>
          <w:sz w:val="28"/>
          <w:szCs w:val="28"/>
        </w:rPr>
        <w:t>його</w:t>
      </w:r>
      <w:proofErr w:type="spellEnd"/>
      <w:r w:rsidR="00036AB1" w:rsidRPr="00036AB1">
        <w:rPr>
          <w:rFonts w:ascii="Times New Roman" w:hAnsi="Times New Roman" w:cs="Times New Roman"/>
          <w:sz w:val="28"/>
          <w:szCs w:val="28"/>
        </w:rPr>
        <w:t xml:space="preserve"> </w:t>
      </w:r>
      <w:proofErr w:type="spellStart"/>
      <w:r w:rsidR="00036AB1" w:rsidRPr="00036AB1">
        <w:rPr>
          <w:rFonts w:ascii="Times New Roman" w:hAnsi="Times New Roman" w:cs="Times New Roman"/>
          <w:sz w:val="28"/>
          <w:szCs w:val="28"/>
        </w:rPr>
        <w:t>зверненні</w:t>
      </w:r>
      <w:proofErr w:type="spellEnd"/>
      <w:r w:rsidR="00036AB1" w:rsidRPr="00036AB1">
        <w:rPr>
          <w:rFonts w:ascii="Times New Roman" w:hAnsi="Times New Roman" w:cs="Times New Roman"/>
          <w:sz w:val="28"/>
          <w:szCs w:val="28"/>
        </w:rPr>
        <w:t xml:space="preserve"> до </w:t>
      </w:r>
      <w:proofErr w:type="spellStart"/>
      <w:r w:rsidR="00036AB1" w:rsidRPr="00036AB1">
        <w:rPr>
          <w:rFonts w:ascii="Times New Roman" w:hAnsi="Times New Roman" w:cs="Times New Roman"/>
          <w:sz w:val="28"/>
          <w:szCs w:val="28"/>
        </w:rPr>
        <w:t>Генеральної</w:t>
      </w:r>
      <w:proofErr w:type="spellEnd"/>
      <w:r w:rsidR="00036AB1" w:rsidRPr="00036AB1">
        <w:rPr>
          <w:rFonts w:ascii="Times New Roman" w:hAnsi="Times New Roman" w:cs="Times New Roman"/>
          <w:sz w:val="28"/>
          <w:szCs w:val="28"/>
        </w:rPr>
        <w:t xml:space="preserve"> </w:t>
      </w:r>
      <w:proofErr w:type="spellStart"/>
      <w:r w:rsidR="00036AB1" w:rsidRPr="00036AB1">
        <w:rPr>
          <w:rFonts w:ascii="Times New Roman" w:hAnsi="Times New Roman" w:cs="Times New Roman"/>
          <w:sz w:val="28"/>
          <w:szCs w:val="28"/>
        </w:rPr>
        <w:t>Асамблеїї</w:t>
      </w:r>
      <w:proofErr w:type="spellEnd"/>
      <w:r w:rsidR="00036AB1" w:rsidRPr="00036AB1">
        <w:rPr>
          <w:rFonts w:ascii="Times New Roman" w:hAnsi="Times New Roman" w:cs="Times New Roman"/>
          <w:sz w:val="28"/>
          <w:szCs w:val="28"/>
        </w:rPr>
        <w:t xml:space="preserve"> ООН </w:t>
      </w:r>
      <w:proofErr w:type="spellStart"/>
      <w:r w:rsidR="00036AB1" w:rsidRPr="00036AB1">
        <w:rPr>
          <w:rFonts w:ascii="Times New Roman" w:hAnsi="Times New Roman" w:cs="Times New Roman"/>
          <w:sz w:val="28"/>
          <w:szCs w:val="28"/>
        </w:rPr>
        <w:t>призначений</w:t>
      </w:r>
      <w:proofErr w:type="spellEnd"/>
      <w:r w:rsidR="00036AB1" w:rsidRPr="00036AB1">
        <w:rPr>
          <w:rFonts w:ascii="Times New Roman" w:hAnsi="Times New Roman" w:cs="Times New Roman"/>
          <w:sz w:val="28"/>
          <w:szCs w:val="28"/>
        </w:rPr>
        <w:t xml:space="preserve"> не </w:t>
      </w:r>
      <w:proofErr w:type="spellStart"/>
      <w:r w:rsidR="00036AB1" w:rsidRPr="00036AB1">
        <w:rPr>
          <w:rFonts w:ascii="Times New Roman" w:hAnsi="Times New Roman" w:cs="Times New Roman"/>
          <w:sz w:val="28"/>
          <w:szCs w:val="28"/>
        </w:rPr>
        <w:t>обмеженій</w:t>
      </w:r>
      <w:proofErr w:type="spellEnd"/>
      <w:r w:rsidR="00036AB1" w:rsidRPr="00036AB1">
        <w:rPr>
          <w:rFonts w:ascii="Times New Roman" w:hAnsi="Times New Roman" w:cs="Times New Roman"/>
          <w:sz w:val="28"/>
          <w:szCs w:val="28"/>
        </w:rPr>
        <w:t xml:space="preserve"> </w:t>
      </w:r>
      <w:proofErr w:type="spellStart"/>
      <w:r w:rsidR="00036AB1" w:rsidRPr="00036AB1">
        <w:rPr>
          <w:rFonts w:ascii="Times New Roman" w:hAnsi="Times New Roman" w:cs="Times New Roman"/>
          <w:sz w:val="28"/>
          <w:szCs w:val="28"/>
        </w:rPr>
        <w:t>кількості</w:t>
      </w:r>
      <w:proofErr w:type="spellEnd"/>
      <w:r w:rsidR="00036AB1" w:rsidRPr="00036AB1">
        <w:rPr>
          <w:rFonts w:ascii="Times New Roman" w:hAnsi="Times New Roman" w:cs="Times New Roman"/>
          <w:sz w:val="28"/>
          <w:szCs w:val="28"/>
        </w:rPr>
        <w:t xml:space="preserve"> </w:t>
      </w:r>
      <w:proofErr w:type="spellStart"/>
      <w:r w:rsidR="00036AB1" w:rsidRPr="00036AB1">
        <w:rPr>
          <w:rFonts w:ascii="Times New Roman" w:hAnsi="Times New Roman" w:cs="Times New Roman"/>
          <w:sz w:val="28"/>
          <w:szCs w:val="28"/>
        </w:rPr>
        <w:t>співрозмовників</w:t>
      </w:r>
      <w:proofErr w:type="spellEnd"/>
      <w:r w:rsidR="00036AB1" w:rsidRPr="00036AB1">
        <w:rPr>
          <w:rFonts w:ascii="Times New Roman" w:hAnsi="Times New Roman" w:cs="Times New Roman"/>
          <w:sz w:val="28"/>
          <w:szCs w:val="28"/>
        </w:rPr>
        <w:t xml:space="preserve">, а  широкому </w:t>
      </w:r>
      <w:proofErr w:type="spellStart"/>
      <w:r w:rsidR="00036AB1" w:rsidRPr="00036AB1">
        <w:rPr>
          <w:rFonts w:ascii="Times New Roman" w:hAnsi="Times New Roman" w:cs="Times New Roman"/>
          <w:sz w:val="28"/>
          <w:szCs w:val="28"/>
        </w:rPr>
        <w:t>загал</w:t>
      </w:r>
      <w:r w:rsidR="005325CF">
        <w:rPr>
          <w:rFonts w:ascii="Times New Roman" w:hAnsi="Times New Roman" w:cs="Times New Roman"/>
          <w:sz w:val="28"/>
          <w:szCs w:val="28"/>
        </w:rPr>
        <w:t>у</w:t>
      </w:r>
      <w:proofErr w:type="spellEnd"/>
      <w:r w:rsidR="005325CF">
        <w:rPr>
          <w:rFonts w:ascii="Times New Roman" w:hAnsi="Times New Roman" w:cs="Times New Roman"/>
          <w:sz w:val="28"/>
          <w:szCs w:val="28"/>
        </w:rPr>
        <w:t xml:space="preserve"> людей</w:t>
      </w:r>
      <w:proofErr w:type="gramStart"/>
      <w:r w:rsidR="005325CF" w:rsidRPr="005325CF">
        <w:rPr>
          <w:rFonts w:ascii="Times New Roman" w:hAnsi="Times New Roman" w:cs="Times New Roman"/>
          <w:sz w:val="28"/>
          <w:szCs w:val="28"/>
        </w:rPr>
        <w:t xml:space="preserve"> ,</w:t>
      </w:r>
      <w:proofErr w:type="gram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які</w:t>
      </w:r>
      <w:proofErr w:type="spellEnd"/>
      <w:r w:rsidR="005325CF" w:rsidRPr="005325CF">
        <w:rPr>
          <w:rFonts w:ascii="Times New Roman" w:hAnsi="Times New Roman" w:cs="Times New Roman"/>
          <w:sz w:val="28"/>
          <w:szCs w:val="28"/>
        </w:rPr>
        <w:t xml:space="preserve"> є </w:t>
      </w:r>
      <w:proofErr w:type="spellStart"/>
      <w:r w:rsidR="005325CF" w:rsidRPr="005325CF">
        <w:rPr>
          <w:rFonts w:ascii="Times New Roman" w:hAnsi="Times New Roman" w:cs="Times New Roman"/>
          <w:sz w:val="28"/>
          <w:szCs w:val="28"/>
        </w:rPr>
        <w:t>опосередкованим</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співрозмовником</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які</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ніби</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споглядають</w:t>
      </w:r>
      <w:proofErr w:type="spellEnd"/>
      <w:r w:rsidR="00D06DFD" w:rsidRPr="00D06DFD">
        <w:rPr>
          <w:rFonts w:ascii="Times New Roman" w:hAnsi="Times New Roman" w:cs="Times New Roman"/>
          <w:sz w:val="28"/>
          <w:szCs w:val="28"/>
        </w:rPr>
        <w:t xml:space="preserve"> </w:t>
      </w:r>
      <w:r w:rsidR="005325CF" w:rsidRPr="005325CF">
        <w:rPr>
          <w:rFonts w:ascii="Times New Roman" w:hAnsi="Times New Roman" w:cs="Times New Roman"/>
          <w:sz w:val="28"/>
          <w:szCs w:val="28"/>
        </w:rPr>
        <w:t xml:space="preserve">за </w:t>
      </w:r>
      <w:proofErr w:type="spellStart"/>
      <w:r w:rsidR="005325CF" w:rsidRPr="005325CF">
        <w:rPr>
          <w:rFonts w:ascii="Times New Roman" w:hAnsi="Times New Roman" w:cs="Times New Roman"/>
          <w:sz w:val="28"/>
          <w:szCs w:val="28"/>
        </w:rPr>
        <w:t>цим</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дійством</w:t>
      </w:r>
      <w:proofErr w:type="spellEnd"/>
      <w:r w:rsidR="005325CF" w:rsidRPr="005325CF">
        <w:rPr>
          <w:rFonts w:ascii="Times New Roman" w:hAnsi="Times New Roman" w:cs="Times New Roman"/>
          <w:sz w:val="28"/>
          <w:szCs w:val="28"/>
        </w:rPr>
        <w:t xml:space="preserve">, але </w:t>
      </w:r>
      <w:proofErr w:type="spellStart"/>
      <w:r w:rsidR="005325CF" w:rsidRPr="005325CF">
        <w:rPr>
          <w:rFonts w:ascii="Times New Roman" w:hAnsi="Times New Roman" w:cs="Times New Roman"/>
          <w:sz w:val="28"/>
          <w:szCs w:val="28"/>
        </w:rPr>
        <w:t>саме</w:t>
      </w:r>
      <w:proofErr w:type="spellEnd"/>
      <w:r w:rsidR="005325CF" w:rsidRPr="005325CF">
        <w:rPr>
          <w:rFonts w:ascii="Times New Roman" w:hAnsi="Times New Roman" w:cs="Times New Roman"/>
          <w:sz w:val="28"/>
          <w:szCs w:val="28"/>
        </w:rPr>
        <w:t xml:space="preserve"> для них </w:t>
      </w:r>
      <w:proofErr w:type="spellStart"/>
      <w:r w:rsidR="005325CF" w:rsidRPr="005325CF">
        <w:rPr>
          <w:rFonts w:ascii="Times New Roman" w:hAnsi="Times New Roman" w:cs="Times New Roman"/>
          <w:sz w:val="28"/>
          <w:szCs w:val="28"/>
        </w:rPr>
        <w:t>це</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дійство</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було</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сплановано</w:t>
      </w:r>
      <w:proofErr w:type="spellEnd"/>
      <w:r w:rsidR="005325CF" w:rsidRPr="005325CF">
        <w:rPr>
          <w:rFonts w:ascii="Times New Roman" w:hAnsi="Times New Roman" w:cs="Times New Roman"/>
          <w:sz w:val="28"/>
          <w:szCs w:val="28"/>
        </w:rPr>
        <w:t xml:space="preserve"> і </w:t>
      </w:r>
      <w:proofErr w:type="spellStart"/>
      <w:r w:rsidR="005325CF" w:rsidRPr="005325CF">
        <w:rPr>
          <w:rFonts w:ascii="Times New Roman" w:hAnsi="Times New Roman" w:cs="Times New Roman"/>
          <w:sz w:val="28"/>
          <w:szCs w:val="28"/>
        </w:rPr>
        <w:t>реалізовано</w:t>
      </w:r>
      <w:proofErr w:type="spellEnd"/>
      <w:r w:rsidR="005325CF" w:rsidRPr="005325CF">
        <w:rPr>
          <w:rFonts w:ascii="Times New Roman" w:hAnsi="Times New Roman" w:cs="Times New Roman"/>
          <w:sz w:val="28"/>
          <w:szCs w:val="28"/>
        </w:rPr>
        <w:t xml:space="preserve"> у </w:t>
      </w:r>
      <w:proofErr w:type="spellStart"/>
      <w:r w:rsidR="005325CF" w:rsidRPr="005325CF">
        <w:rPr>
          <w:rFonts w:ascii="Times New Roman" w:hAnsi="Times New Roman" w:cs="Times New Roman"/>
          <w:sz w:val="28"/>
          <w:szCs w:val="28"/>
        </w:rPr>
        <w:t>якості</w:t>
      </w:r>
      <w:proofErr w:type="spellEnd"/>
      <w:r w:rsidR="005325CF" w:rsidRPr="005325CF">
        <w:rPr>
          <w:rFonts w:ascii="Times New Roman" w:hAnsi="Times New Roman" w:cs="Times New Roman"/>
          <w:sz w:val="28"/>
          <w:szCs w:val="28"/>
        </w:rPr>
        <w:t xml:space="preserve"> </w:t>
      </w:r>
      <w:proofErr w:type="spellStart"/>
      <w:r w:rsidR="005325CF" w:rsidRPr="005325CF">
        <w:rPr>
          <w:rFonts w:ascii="Times New Roman" w:hAnsi="Times New Roman" w:cs="Times New Roman"/>
          <w:sz w:val="28"/>
          <w:szCs w:val="28"/>
        </w:rPr>
        <w:t>промови</w:t>
      </w:r>
      <w:proofErr w:type="spellEnd"/>
      <w:r w:rsidR="005325CF" w:rsidRPr="005325CF">
        <w:rPr>
          <w:rFonts w:ascii="Times New Roman" w:hAnsi="Times New Roman" w:cs="Times New Roman"/>
          <w:sz w:val="28"/>
          <w:szCs w:val="28"/>
        </w:rPr>
        <w:t xml:space="preserve"> Б. </w:t>
      </w:r>
      <w:proofErr w:type="spellStart"/>
      <w:r w:rsidR="005325CF" w:rsidRPr="005325CF">
        <w:rPr>
          <w:rFonts w:ascii="Times New Roman" w:hAnsi="Times New Roman" w:cs="Times New Roman"/>
          <w:sz w:val="28"/>
          <w:szCs w:val="28"/>
        </w:rPr>
        <w:t>Обами</w:t>
      </w:r>
      <w:proofErr w:type="spellEnd"/>
      <w:r w:rsidR="00442147" w:rsidRPr="00442147">
        <w:rPr>
          <w:rFonts w:ascii="Times New Roman" w:hAnsi="Times New Roman" w:cs="Times New Roman"/>
          <w:sz w:val="28"/>
          <w:szCs w:val="28"/>
        </w:rPr>
        <w:t>.</w:t>
      </w:r>
    </w:p>
    <w:p w:rsidR="005C5A27" w:rsidRPr="00D06DFD" w:rsidRDefault="00442147" w:rsidP="007E0CA5">
      <w:pPr>
        <w:spacing w:after="0" w:line="360" w:lineRule="auto"/>
        <w:ind w:firstLine="709"/>
        <w:rPr>
          <w:rFonts w:ascii="Times New Roman" w:hAnsi="Times New Roman" w:cs="Times New Roman"/>
          <w:sz w:val="28"/>
          <w:szCs w:val="28"/>
        </w:rPr>
      </w:pPr>
      <w:r w:rsidRPr="00442147">
        <w:rPr>
          <w:rFonts w:ascii="Times New Roman" w:hAnsi="Times New Roman" w:cs="Times New Roman"/>
          <w:sz w:val="28"/>
          <w:szCs w:val="28"/>
        </w:rPr>
        <w:t xml:space="preserve"> </w:t>
      </w:r>
      <w:proofErr w:type="spellStart"/>
      <w:r w:rsidRPr="00442147">
        <w:rPr>
          <w:rFonts w:ascii="Times New Roman" w:hAnsi="Times New Roman" w:cs="Times New Roman"/>
          <w:sz w:val="28"/>
          <w:szCs w:val="28"/>
        </w:rPr>
        <w:t>Ця</w:t>
      </w:r>
      <w:proofErr w:type="spellEnd"/>
      <w:r w:rsidRPr="00442147">
        <w:rPr>
          <w:rFonts w:ascii="Times New Roman" w:hAnsi="Times New Roman" w:cs="Times New Roman"/>
          <w:sz w:val="28"/>
          <w:szCs w:val="28"/>
        </w:rPr>
        <w:t xml:space="preserve"> </w:t>
      </w:r>
      <w:proofErr w:type="spellStart"/>
      <w:r w:rsidRPr="00442147">
        <w:rPr>
          <w:rFonts w:ascii="Times New Roman" w:hAnsi="Times New Roman" w:cs="Times New Roman"/>
          <w:sz w:val="28"/>
          <w:szCs w:val="28"/>
        </w:rPr>
        <w:t>промова</w:t>
      </w:r>
      <w:proofErr w:type="spellEnd"/>
      <w:r w:rsidRPr="00442147">
        <w:rPr>
          <w:rFonts w:ascii="Times New Roman" w:hAnsi="Times New Roman" w:cs="Times New Roman"/>
          <w:sz w:val="28"/>
          <w:szCs w:val="28"/>
        </w:rPr>
        <w:t xml:space="preserve"> президента Б. </w:t>
      </w:r>
      <w:proofErr w:type="spellStart"/>
      <w:r w:rsidRPr="00442147">
        <w:rPr>
          <w:rFonts w:ascii="Times New Roman" w:hAnsi="Times New Roman" w:cs="Times New Roman"/>
          <w:sz w:val="28"/>
          <w:szCs w:val="28"/>
        </w:rPr>
        <w:t>Обами</w:t>
      </w:r>
      <w:proofErr w:type="spellEnd"/>
      <w:r w:rsidRPr="00442147">
        <w:rPr>
          <w:rFonts w:ascii="Times New Roman" w:hAnsi="Times New Roman" w:cs="Times New Roman"/>
          <w:sz w:val="28"/>
          <w:szCs w:val="28"/>
        </w:rPr>
        <w:t xml:space="preserve"> до </w:t>
      </w:r>
      <w:proofErr w:type="spellStart"/>
      <w:r w:rsidRPr="00442147">
        <w:rPr>
          <w:rFonts w:ascii="Times New Roman" w:hAnsi="Times New Roman" w:cs="Times New Roman"/>
          <w:sz w:val="28"/>
          <w:szCs w:val="28"/>
        </w:rPr>
        <w:t>Генеральної</w:t>
      </w:r>
      <w:proofErr w:type="spellEnd"/>
      <w:r w:rsidRPr="00442147">
        <w:rPr>
          <w:rFonts w:ascii="Times New Roman" w:hAnsi="Times New Roman" w:cs="Times New Roman"/>
          <w:sz w:val="28"/>
          <w:szCs w:val="28"/>
        </w:rPr>
        <w:t xml:space="preserve"> </w:t>
      </w:r>
      <w:proofErr w:type="spellStart"/>
      <w:r w:rsidRPr="00442147">
        <w:rPr>
          <w:rFonts w:ascii="Times New Roman" w:hAnsi="Times New Roman" w:cs="Times New Roman"/>
          <w:sz w:val="28"/>
          <w:szCs w:val="28"/>
        </w:rPr>
        <w:t>Асамблеї</w:t>
      </w:r>
      <w:proofErr w:type="spellEnd"/>
      <w:r w:rsidRPr="00442147">
        <w:rPr>
          <w:rFonts w:ascii="Times New Roman" w:hAnsi="Times New Roman" w:cs="Times New Roman"/>
          <w:sz w:val="28"/>
          <w:szCs w:val="28"/>
        </w:rPr>
        <w:t xml:space="preserve"> ООН</w:t>
      </w:r>
      <w:r w:rsidR="002112CB">
        <w:rPr>
          <w:rFonts w:ascii="Times New Roman" w:hAnsi="Times New Roman" w:cs="Times New Roman"/>
          <w:sz w:val="28"/>
          <w:szCs w:val="28"/>
        </w:rPr>
        <w:t xml:space="preserve"> за </w:t>
      </w:r>
      <w:proofErr w:type="spellStart"/>
      <w:proofErr w:type="gramStart"/>
      <w:r w:rsidR="002112CB">
        <w:rPr>
          <w:rFonts w:ascii="Times New Roman" w:hAnsi="Times New Roman" w:cs="Times New Roman"/>
          <w:sz w:val="28"/>
          <w:szCs w:val="28"/>
        </w:rPr>
        <w:t>своєю</w:t>
      </w:r>
      <w:proofErr w:type="spellEnd"/>
      <w:proofErr w:type="gramEnd"/>
      <w:r w:rsidR="002112CB">
        <w:rPr>
          <w:rFonts w:ascii="Times New Roman" w:hAnsi="Times New Roman" w:cs="Times New Roman"/>
          <w:sz w:val="28"/>
          <w:szCs w:val="28"/>
        </w:rPr>
        <w:t xml:space="preserve"> </w:t>
      </w:r>
      <w:r w:rsidR="002112CB" w:rsidRPr="002112CB">
        <w:rPr>
          <w:rFonts w:ascii="Times New Roman" w:hAnsi="Times New Roman" w:cs="Times New Roman"/>
          <w:sz w:val="28"/>
          <w:szCs w:val="28"/>
        </w:rPr>
        <w:t xml:space="preserve">формою є монологом, </w:t>
      </w:r>
      <w:proofErr w:type="spellStart"/>
      <w:r w:rsidR="002112CB" w:rsidRPr="002112CB">
        <w:rPr>
          <w:rFonts w:ascii="Times New Roman" w:hAnsi="Times New Roman" w:cs="Times New Roman"/>
          <w:sz w:val="28"/>
          <w:szCs w:val="28"/>
        </w:rPr>
        <w:t>проте</w:t>
      </w:r>
      <w:proofErr w:type="spellEnd"/>
      <w:r w:rsidR="002112CB" w:rsidRPr="002112CB">
        <w:rPr>
          <w:rFonts w:ascii="Times New Roman" w:hAnsi="Times New Roman" w:cs="Times New Roman"/>
          <w:sz w:val="28"/>
          <w:szCs w:val="28"/>
        </w:rPr>
        <w:t xml:space="preserve">, за </w:t>
      </w:r>
      <w:proofErr w:type="spellStart"/>
      <w:r w:rsidR="002112CB" w:rsidRPr="002112CB">
        <w:rPr>
          <w:rFonts w:ascii="Times New Roman" w:hAnsi="Times New Roman" w:cs="Times New Roman"/>
          <w:sz w:val="28"/>
          <w:szCs w:val="28"/>
        </w:rPr>
        <w:t>своєю</w:t>
      </w:r>
      <w:proofErr w:type="spellEnd"/>
      <w:r w:rsidR="002112CB" w:rsidRPr="002112CB">
        <w:rPr>
          <w:rFonts w:ascii="Times New Roman" w:hAnsi="Times New Roman" w:cs="Times New Roman"/>
          <w:sz w:val="28"/>
          <w:szCs w:val="28"/>
        </w:rPr>
        <w:t xml:space="preserve"> </w:t>
      </w:r>
      <w:proofErr w:type="spellStart"/>
      <w:r w:rsidR="002112CB" w:rsidRPr="002112CB">
        <w:rPr>
          <w:rFonts w:ascii="Times New Roman" w:hAnsi="Times New Roman" w:cs="Times New Roman"/>
          <w:sz w:val="28"/>
          <w:szCs w:val="28"/>
        </w:rPr>
        <w:t>суттю</w:t>
      </w:r>
      <w:proofErr w:type="spellEnd"/>
      <w:r w:rsidR="002112CB" w:rsidRPr="002112CB">
        <w:rPr>
          <w:rFonts w:ascii="Times New Roman" w:hAnsi="Times New Roman" w:cs="Times New Roman"/>
          <w:sz w:val="28"/>
          <w:szCs w:val="28"/>
        </w:rPr>
        <w:t xml:space="preserve">,  </w:t>
      </w:r>
      <w:proofErr w:type="spellStart"/>
      <w:r w:rsidR="002112CB" w:rsidRPr="002112CB">
        <w:rPr>
          <w:rFonts w:ascii="Times New Roman" w:hAnsi="Times New Roman" w:cs="Times New Roman"/>
          <w:sz w:val="28"/>
          <w:szCs w:val="28"/>
        </w:rPr>
        <w:t>завдяки</w:t>
      </w:r>
      <w:proofErr w:type="spellEnd"/>
      <w:r w:rsidR="002112CB" w:rsidRPr="002112CB">
        <w:rPr>
          <w:rFonts w:ascii="Times New Roman" w:hAnsi="Times New Roman" w:cs="Times New Roman"/>
          <w:sz w:val="28"/>
          <w:szCs w:val="28"/>
        </w:rPr>
        <w:t xml:space="preserve"> </w:t>
      </w:r>
      <w:proofErr w:type="spellStart"/>
      <w:r w:rsidR="002112CB" w:rsidRPr="002112CB">
        <w:rPr>
          <w:rFonts w:ascii="Times New Roman" w:hAnsi="Times New Roman" w:cs="Times New Roman"/>
          <w:sz w:val="28"/>
          <w:szCs w:val="28"/>
        </w:rPr>
        <w:t>маніпулятивним</w:t>
      </w:r>
      <w:proofErr w:type="spellEnd"/>
      <w:r w:rsidR="002112CB" w:rsidRPr="002112CB">
        <w:rPr>
          <w:rFonts w:ascii="Times New Roman" w:hAnsi="Times New Roman" w:cs="Times New Roman"/>
          <w:sz w:val="28"/>
          <w:szCs w:val="28"/>
        </w:rPr>
        <w:t xml:space="preserve"> </w:t>
      </w:r>
      <w:proofErr w:type="spellStart"/>
      <w:r w:rsidR="002112CB" w:rsidRPr="002112CB">
        <w:rPr>
          <w:rFonts w:ascii="Times New Roman" w:hAnsi="Times New Roman" w:cs="Times New Roman"/>
          <w:sz w:val="28"/>
          <w:szCs w:val="28"/>
        </w:rPr>
        <w:t>технологіям</w:t>
      </w:r>
      <w:proofErr w:type="spellEnd"/>
      <w:r w:rsidR="002112CB" w:rsidRPr="002112CB">
        <w:rPr>
          <w:rFonts w:ascii="Times New Roman" w:hAnsi="Times New Roman" w:cs="Times New Roman"/>
          <w:sz w:val="28"/>
          <w:szCs w:val="28"/>
        </w:rPr>
        <w:t xml:space="preserve">, </w:t>
      </w:r>
      <w:proofErr w:type="spellStart"/>
      <w:r w:rsidR="002112CB" w:rsidRPr="002112CB">
        <w:rPr>
          <w:rFonts w:ascii="Times New Roman" w:hAnsi="Times New Roman" w:cs="Times New Roman"/>
          <w:sz w:val="28"/>
          <w:szCs w:val="28"/>
        </w:rPr>
        <w:t>перетворюється</w:t>
      </w:r>
      <w:proofErr w:type="spellEnd"/>
      <w:r w:rsidR="002112CB" w:rsidRPr="002112CB">
        <w:rPr>
          <w:rFonts w:ascii="Times New Roman" w:hAnsi="Times New Roman" w:cs="Times New Roman"/>
          <w:sz w:val="28"/>
          <w:szCs w:val="28"/>
        </w:rPr>
        <w:t xml:space="preserve"> на </w:t>
      </w:r>
      <w:proofErr w:type="spellStart"/>
      <w:r w:rsidR="002112CB" w:rsidRPr="002112CB">
        <w:rPr>
          <w:rFonts w:ascii="Times New Roman" w:hAnsi="Times New Roman" w:cs="Times New Roman"/>
          <w:sz w:val="28"/>
          <w:szCs w:val="28"/>
        </w:rPr>
        <w:t>полілог</w:t>
      </w:r>
      <w:proofErr w:type="spellEnd"/>
      <w:r w:rsidR="002112CB" w:rsidRPr="002112CB">
        <w:rPr>
          <w:rFonts w:ascii="Times New Roman" w:hAnsi="Times New Roman" w:cs="Times New Roman"/>
          <w:sz w:val="28"/>
          <w:szCs w:val="28"/>
        </w:rPr>
        <w:t xml:space="preserve">, на </w:t>
      </w:r>
      <w:proofErr w:type="spellStart"/>
      <w:r w:rsidR="002112CB" w:rsidRPr="002112CB">
        <w:rPr>
          <w:rFonts w:ascii="Times New Roman" w:hAnsi="Times New Roman" w:cs="Times New Roman"/>
          <w:sz w:val="28"/>
          <w:szCs w:val="28"/>
        </w:rPr>
        <w:t>розмову</w:t>
      </w:r>
      <w:proofErr w:type="spellEnd"/>
      <w:r w:rsidR="002112CB" w:rsidRPr="002112CB">
        <w:rPr>
          <w:rFonts w:ascii="Times New Roman" w:hAnsi="Times New Roman" w:cs="Times New Roman"/>
          <w:sz w:val="28"/>
          <w:szCs w:val="28"/>
        </w:rPr>
        <w:t xml:space="preserve"> з </w:t>
      </w:r>
      <w:proofErr w:type="spellStart"/>
      <w:r w:rsidR="002112CB">
        <w:rPr>
          <w:rFonts w:ascii="Times New Roman" w:hAnsi="Times New Roman" w:cs="Times New Roman"/>
          <w:sz w:val="28"/>
          <w:szCs w:val="28"/>
        </w:rPr>
        <w:t>де</w:t>
      </w:r>
      <w:r w:rsidR="002112CB" w:rsidRPr="002112CB">
        <w:rPr>
          <w:rFonts w:ascii="Times New Roman" w:hAnsi="Times New Roman" w:cs="Times New Roman"/>
          <w:sz w:val="28"/>
          <w:szCs w:val="28"/>
        </w:rPr>
        <w:t>кіль</w:t>
      </w:r>
      <w:r w:rsidR="002112CB">
        <w:rPr>
          <w:rFonts w:ascii="Times New Roman" w:hAnsi="Times New Roman" w:cs="Times New Roman"/>
          <w:sz w:val="28"/>
          <w:szCs w:val="28"/>
        </w:rPr>
        <w:t>к</w:t>
      </w:r>
      <w:r w:rsidR="002112CB" w:rsidRPr="002112CB">
        <w:rPr>
          <w:rFonts w:ascii="Times New Roman" w:hAnsi="Times New Roman" w:cs="Times New Roman"/>
          <w:sz w:val="28"/>
          <w:szCs w:val="28"/>
        </w:rPr>
        <w:t>ами</w:t>
      </w:r>
      <w:proofErr w:type="spellEnd"/>
      <w:r w:rsidR="002112CB" w:rsidRPr="002112CB">
        <w:rPr>
          <w:rFonts w:ascii="Times New Roman" w:hAnsi="Times New Roman" w:cs="Times New Roman"/>
          <w:sz w:val="28"/>
          <w:szCs w:val="28"/>
        </w:rPr>
        <w:t xml:space="preserve"> </w:t>
      </w:r>
      <w:proofErr w:type="spellStart"/>
      <w:r w:rsidR="002112CB" w:rsidRPr="002112CB">
        <w:rPr>
          <w:rFonts w:ascii="Times New Roman" w:hAnsi="Times New Roman" w:cs="Times New Roman"/>
          <w:sz w:val="28"/>
          <w:szCs w:val="28"/>
        </w:rPr>
        <w:t>співрозмовниками</w:t>
      </w:r>
      <w:proofErr w:type="spellEnd"/>
      <w:r w:rsidR="00D06DFD" w:rsidRPr="00D06DFD">
        <w:rPr>
          <w:rFonts w:ascii="Times New Roman" w:hAnsi="Times New Roman" w:cs="Times New Roman"/>
          <w:sz w:val="28"/>
          <w:szCs w:val="28"/>
        </w:rPr>
        <w:t>.</w:t>
      </w:r>
    </w:p>
    <w:p w:rsidR="00CB59A8" w:rsidRPr="000C7706" w:rsidRDefault="005C5A27" w:rsidP="007E0CA5">
      <w:pPr>
        <w:spacing w:after="0" w:line="360" w:lineRule="auto"/>
        <w:ind w:firstLine="709"/>
        <w:rPr>
          <w:rFonts w:ascii="Times New Roman" w:hAnsi="Times New Roman" w:cs="Times New Roman"/>
          <w:sz w:val="28"/>
          <w:szCs w:val="28"/>
        </w:rPr>
      </w:pPr>
      <w:r w:rsidRPr="005C5A27">
        <w:rPr>
          <w:rFonts w:ascii="Times New Roman" w:hAnsi="Times New Roman" w:cs="Times New Roman"/>
          <w:sz w:val="28"/>
          <w:szCs w:val="28"/>
        </w:rPr>
        <w:t xml:space="preserve">Таким чином, президент </w:t>
      </w:r>
      <w:proofErr w:type="spellStart"/>
      <w:r w:rsidRPr="005C5A27">
        <w:rPr>
          <w:rFonts w:ascii="Times New Roman" w:hAnsi="Times New Roman" w:cs="Times New Roman"/>
          <w:sz w:val="28"/>
          <w:szCs w:val="28"/>
        </w:rPr>
        <w:t>Б.Обама</w:t>
      </w:r>
      <w:proofErr w:type="spellEnd"/>
      <w:r w:rsidRPr="005C5A27">
        <w:rPr>
          <w:rFonts w:ascii="Times New Roman" w:hAnsi="Times New Roman" w:cs="Times New Roman"/>
          <w:sz w:val="28"/>
          <w:szCs w:val="28"/>
        </w:rPr>
        <w:t xml:space="preserve"> у </w:t>
      </w:r>
      <w:proofErr w:type="spellStart"/>
      <w:r w:rsidRPr="005C5A27">
        <w:rPr>
          <w:rFonts w:ascii="Times New Roman" w:hAnsi="Times New Roman" w:cs="Times New Roman"/>
          <w:sz w:val="28"/>
          <w:szCs w:val="28"/>
        </w:rPr>
        <w:t>своєму</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зверненні</w:t>
      </w:r>
      <w:proofErr w:type="spellEnd"/>
      <w:r w:rsidRPr="005C5A27">
        <w:rPr>
          <w:rFonts w:ascii="Times New Roman" w:hAnsi="Times New Roman" w:cs="Times New Roman"/>
          <w:sz w:val="28"/>
          <w:szCs w:val="28"/>
        </w:rPr>
        <w:t xml:space="preserve"> до </w:t>
      </w:r>
      <w:proofErr w:type="spellStart"/>
      <w:r w:rsidRPr="005C5A27">
        <w:rPr>
          <w:rFonts w:ascii="Times New Roman" w:hAnsi="Times New Roman" w:cs="Times New Roman"/>
          <w:sz w:val="28"/>
          <w:szCs w:val="28"/>
        </w:rPr>
        <w:t>Генеральної</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Асамблеї</w:t>
      </w:r>
      <w:proofErr w:type="spellEnd"/>
      <w:r w:rsidRPr="005C5A27">
        <w:rPr>
          <w:rFonts w:ascii="Times New Roman" w:hAnsi="Times New Roman" w:cs="Times New Roman"/>
          <w:sz w:val="28"/>
          <w:szCs w:val="28"/>
        </w:rPr>
        <w:t xml:space="preserve"> ООН </w:t>
      </w:r>
      <w:proofErr w:type="spellStart"/>
      <w:r w:rsidRPr="005C5A27">
        <w:rPr>
          <w:rFonts w:ascii="Times New Roman" w:hAnsi="Times New Roman" w:cs="Times New Roman"/>
          <w:sz w:val="28"/>
          <w:szCs w:val="28"/>
        </w:rPr>
        <w:t>від</w:t>
      </w:r>
      <w:proofErr w:type="spellEnd"/>
      <w:r w:rsidRPr="005C5A27">
        <w:rPr>
          <w:rFonts w:ascii="Times New Roman" w:hAnsi="Times New Roman" w:cs="Times New Roman"/>
          <w:sz w:val="28"/>
          <w:szCs w:val="28"/>
        </w:rPr>
        <w:t xml:space="preserve"> 24.09.14 р. </w:t>
      </w:r>
      <w:proofErr w:type="spellStart"/>
      <w:r w:rsidR="00CB59A8" w:rsidRPr="00CB59A8">
        <w:rPr>
          <w:rFonts w:ascii="Times New Roman" w:hAnsi="Times New Roman" w:cs="Times New Roman"/>
          <w:sz w:val="28"/>
          <w:szCs w:val="28"/>
        </w:rPr>
        <w:t>в</w:t>
      </w:r>
      <w:r w:rsidRPr="005C5A27">
        <w:rPr>
          <w:rFonts w:ascii="Times New Roman" w:hAnsi="Times New Roman" w:cs="Times New Roman"/>
          <w:sz w:val="28"/>
          <w:szCs w:val="28"/>
        </w:rPr>
        <w:t>икористовує</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маніпулятивні</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технології</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впливу</w:t>
      </w:r>
      <w:proofErr w:type="spellEnd"/>
      <w:r w:rsidRPr="005C5A27">
        <w:rPr>
          <w:rFonts w:ascii="Times New Roman" w:hAnsi="Times New Roman" w:cs="Times New Roman"/>
          <w:sz w:val="28"/>
          <w:szCs w:val="28"/>
        </w:rPr>
        <w:t xml:space="preserve"> на адресата, </w:t>
      </w:r>
      <w:proofErr w:type="spellStart"/>
      <w:r w:rsidRPr="005C5A27">
        <w:rPr>
          <w:rFonts w:ascii="Times New Roman" w:hAnsi="Times New Roman" w:cs="Times New Roman"/>
          <w:sz w:val="28"/>
          <w:szCs w:val="28"/>
        </w:rPr>
        <w:t>серед</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яких</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механізми</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розшарування</w:t>
      </w:r>
      <w:proofErr w:type="spellEnd"/>
      <w:r w:rsidRPr="005C5A27">
        <w:rPr>
          <w:rFonts w:ascii="Times New Roman" w:hAnsi="Times New Roman" w:cs="Times New Roman"/>
          <w:sz w:val="28"/>
          <w:szCs w:val="28"/>
        </w:rPr>
        <w:t xml:space="preserve"> та </w:t>
      </w:r>
      <w:proofErr w:type="spellStart"/>
      <w:proofErr w:type="gramStart"/>
      <w:r w:rsidRPr="005C5A27">
        <w:rPr>
          <w:rFonts w:ascii="Times New Roman" w:hAnsi="Times New Roman" w:cs="Times New Roman"/>
          <w:sz w:val="28"/>
          <w:szCs w:val="28"/>
        </w:rPr>
        <w:t>п</w:t>
      </w:r>
      <w:proofErr w:type="gramEnd"/>
      <w:r w:rsidRPr="005C5A27">
        <w:rPr>
          <w:rFonts w:ascii="Times New Roman" w:hAnsi="Times New Roman" w:cs="Times New Roman"/>
          <w:sz w:val="28"/>
          <w:szCs w:val="28"/>
        </w:rPr>
        <w:t>ідключення</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дейктичних</w:t>
      </w:r>
      <w:proofErr w:type="spellEnd"/>
      <w:r w:rsidRPr="005C5A27">
        <w:rPr>
          <w:rFonts w:ascii="Times New Roman" w:hAnsi="Times New Roman" w:cs="Times New Roman"/>
          <w:sz w:val="28"/>
          <w:szCs w:val="28"/>
        </w:rPr>
        <w:t xml:space="preserve"> </w:t>
      </w:r>
      <w:proofErr w:type="spellStart"/>
      <w:r w:rsidRPr="005C5A27">
        <w:rPr>
          <w:rFonts w:ascii="Times New Roman" w:hAnsi="Times New Roman" w:cs="Times New Roman"/>
          <w:sz w:val="28"/>
          <w:szCs w:val="28"/>
        </w:rPr>
        <w:t>полів</w:t>
      </w:r>
      <w:proofErr w:type="spellEnd"/>
      <w:r w:rsidRPr="005C5A27">
        <w:rPr>
          <w:rFonts w:ascii="Times New Roman" w:hAnsi="Times New Roman" w:cs="Times New Roman"/>
          <w:sz w:val="28"/>
          <w:szCs w:val="28"/>
        </w:rPr>
        <w:t>.</w:t>
      </w:r>
      <w:r w:rsidR="00CB59A8" w:rsidRPr="00CB59A8">
        <w:rPr>
          <w:rFonts w:ascii="Times New Roman" w:hAnsi="Times New Roman" w:cs="Times New Roman"/>
          <w:sz w:val="28"/>
          <w:szCs w:val="28"/>
        </w:rPr>
        <w:t xml:space="preserve"> </w:t>
      </w:r>
    </w:p>
    <w:p w:rsidR="00542449" w:rsidRPr="000C7706" w:rsidRDefault="00CB59A8" w:rsidP="00DE0859">
      <w:pPr>
        <w:spacing w:after="0" w:line="360" w:lineRule="auto"/>
        <w:ind w:firstLine="709"/>
        <w:rPr>
          <w:rFonts w:ascii="Times New Roman" w:hAnsi="Times New Roman" w:cs="Times New Roman"/>
          <w:sz w:val="28"/>
          <w:szCs w:val="28"/>
        </w:rPr>
      </w:pPr>
      <w:proofErr w:type="spellStart"/>
      <w:proofErr w:type="gramStart"/>
      <w:r w:rsidRPr="00CB59A8">
        <w:rPr>
          <w:rFonts w:ascii="Times New Roman" w:hAnsi="Times New Roman" w:cs="Times New Roman"/>
          <w:sz w:val="28"/>
          <w:szCs w:val="28"/>
        </w:rPr>
        <w:t>Ц</w:t>
      </w:r>
      <w:proofErr w:type="gramEnd"/>
      <w:r w:rsidRPr="00CB59A8">
        <w:rPr>
          <w:rFonts w:ascii="Times New Roman" w:hAnsi="Times New Roman" w:cs="Times New Roman"/>
          <w:sz w:val="28"/>
          <w:szCs w:val="28"/>
        </w:rPr>
        <w:t>і</w:t>
      </w:r>
      <w:proofErr w:type="spellEnd"/>
      <w:r w:rsidRPr="000C7706">
        <w:rPr>
          <w:rFonts w:ascii="Times New Roman" w:hAnsi="Times New Roman" w:cs="Times New Roman"/>
          <w:sz w:val="28"/>
          <w:szCs w:val="28"/>
        </w:rPr>
        <w:t xml:space="preserve"> </w:t>
      </w:r>
      <w:proofErr w:type="spellStart"/>
      <w:r w:rsidRPr="00CB59A8">
        <w:rPr>
          <w:rFonts w:ascii="Times New Roman" w:hAnsi="Times New Roman" w:cs="Times New Roman"/>
          <w:sz w:val="28"/>
          <w:szCs w:val="28"/>
        </w:rPr>
        <w:t>маніпулятивні</w:t>
      </w:r>
      <w:proofErr w:type="spellEnd"/>
      <w:r w:rsidRPr="000C7706">
        <w:rPr>
          <w:rFonts w:ascii="Times New Roman" w:hAnsi="Times New Roman" w:cs="Times New Roman"/>
          <w:sz w:val="28"/>
          <w:szCs w:val="28"/>
        </w:rPr>
        <w:t xml:space="preserve"> </w:t>
      </w:r>
      <w:proofErr w:type="spellStart"/>
      <w:r w:rsidRPr="00CB59A8">
        <w:rPr>
          <w:rFonts w:ascii="Times New Roman" w:hAnsi="Times New Roman" w:cs="Times New Roman"/>
          <w:sz w:val="28"/>
          <w:szCs w:val="28"/>
        </w:rPr>
        <w:t>технології</w:t>
      </w:r>
      <w:proofErr w:type="spellEnd"/>
      <w:r w:rsidR="00D06DFD" w:rsidRPr="000C7706">
        <w:rPr>
          <w:rFonts w:ascii="Times New Roman" w:hAnsi="Times New Roman" w:cs="Times New Roman"/>
          <w:sz w:val="28"/>
          <w:szCs w:val="28"/>
        </w:rPr>
        <w:t xml:space="preserve">, з одного боку , </w:t>
      </w:r>
      <w:r w:rsidRPr="000C7706">
        <w:rPr>
          <w:rFonts w:ascii="Times New Roman" w:hAnsi="Times New Roman" w:cs="Times New Roman"/>
          <w:sz w:val="28"/>
          <w:szCs w:val="28"/>
        </w:rPr>
        <w:t xml:space="preserve"> </w:t>
      </w:r>
      <w:r w:rsidRPr="00CB59A8">
        <w:rPr>
          <w:rFonts w:ascii="Times New Roman" w:hAnsi="Times New Roman" w:cs="Times New Roman"/>
          <w:sz w:val="28"/>
          <w:szCs w:val="28"/>
        </w:rPr>
        <w:t>є</w:t>
      </w:r>
      <w:r w:rsidRPr="000C7706">
        <w:rPr>
          <w:rFonts w:ascii="Times New Roman" w:hAnsi="Times New Roman" w:cs="Times New Roman"/>
          <w:sz w:val="28"/>
          <w:szCs w:val="28"/>
        </w:rPr>
        <w:t xml:space="preserve"> </w:t>
      </w:r>
      <w:proofErr w:type="spellStart"/>
      <w:r w:rsidRPr="00CB59A8">
        <w:rPr>
          <w:rFonts w:ascii="Times New Roman" w:hAnsi="Times New Roman" w:cs="Times New Roman"/>
          <w:sz w:val="28"/>
          <w:szCs w:val="28"/>
        </w:rPr>
        <w:t>неодмінним</w:t>
      </w:r>
      <w:proofErr w:type="spellEnd"/>
      <w:r w:rsidRPr="000C7706">
        <w:rPr>
          <w:rFonts w:ascii="Times New Roman" w:hAnsi="Times New Roman" w:cs="Times New Roman"/>
          <w:sz w:val="28"/>
          <w:szCs w:val="28"/>
        </w:rPr>
        <w:t xml:space="preserve"> </w:t>
      </w:r>
      <w:proofErr w:type="spellStart"/>
      <w:r w:rsidRPr="00CB59A8">
        <w:rPr>
          <w:rFonts w:ascii="Times New Roman" w:hAnsi="Times New Roman" w:cs="Times New Roman"/>
          <w:sz w:val="28"/>
          <w:szCs w:val="28"/>
        </w:rPr>
        <w:t>елементом</w:t>
      </w:r>
      <w:proofErr w:type="spellEnd"/>
      <w:r w:rsidRPr="000C7706">
        <w:rPr>
          <w:rFonts w:ascii="Times New Roman" w:hAnsi="Times New Roman" w:cs="Times New Roman"/>
          <w:sz w:val="28"/>
          <w:szCs w:val="28"/>
        </w:rPr>
        <w:t xml:space="preserve"> </w:t>
      </w:r>
      <w:proofErr w:type="spellStart"/>
      <w:r w:rsidRPr="00CB59A8">
        <w:rPr>
          <w:rFonts w:ascii="Times New Roman" w:hAnsi="Times New Roman" w:cs="Times New Roman"/>
          <w:sz w:val="28"/>
          <w:szCs w:val="28"/>
        </w:rPr>
        <w:t>сучасної</w:t>
      </w:r>
      <w:proofErr w:type="spellEnd"/>
      <w:r w:rsidRPr="000C7706">
        <w:rPr>
          <w:rFonts w:ascii="Times New Roman" w:hAnsi="Times New Roman" w:cs="Times New Roman"/>
          <w:sz w:val="28"/>
          <w:szCs w:val="28"/>
        </w:rPr>
        <w:t xml:space="preserve"> </w:t>
      </w:r>
      <w:proofErr w:type="spellStart"/>
      <w:r w:rsidRPr="00CB59A8">
        <w:rPr>
          <w:rFonts w:ascii="Times New Roman" w:hAnsi="Times New Roman" w:cs="Times New Roman"/>
          <w:sz w:val="28"/>
          <w:szCs w:val="28"/>
        </w:rPr>
        <w:t>медіакультури</w:t>
      </w:r>
      <w:proofErr w:type="spellEnd"/>
      <w:r w:rsidRPr="000C7706">
        <w:rPr>
          <w:rFonts w:ascii="Times New Roman" w:hAnsi="Times New Roman" w:cs="Times New Roman"/>
          <w:sz w:val="28"/>
          <w:szCs w:val="28"/>
        </w:rPr>
        <w:t xml:space="preserve">, “яка </w:t>
      </w:r>
      <w:proofErr w:type="spellStart"/>
      <w:r w:rsidRPr="000C7706">
        <w:rPr>
          <w:rFonts w:ascii="Times New Roman" w:hAnsi="Times New Roman" w:cs="Times New Roman"/>
          <w:sz w:val="28"/>
          <w:szCs w:val="28"/>
        </w:rPr>
        <w:t>демонструє</w:t>
      </w:r>
      <w:proofErr w:type="spellEnd"/>
      <w:r w:rsidRPr="000C7706">
        <w:rPr>
          <w:rFonts w:ascii="Times New Roman" w:hAnsi="Times New Roman" w:cs="Times New Roman"/>
          <w:sz w:val="28"/>
          <w:szCs w:val="28"/>
        </w:rPr>
        <w:t xml:space="preserve">, </w:t>
      </w:r>
      <w:proofErr w:type="spellStart"/>
      <w:r w:rsidRPr="000C7706">
        <w:rPr>
          <w:rFonts w:ascii="Times New Roman" w:hAnsi="Times New Roman" w:cs="Times New Roman"/>
          <w:sz w:val="28"/>
          <w:szCs w:val="28"/>
        </w:rPr>
        <w:t>хто</w:t>
      </w:r>
      <w:proofErr w:type="spellEnd"/>
      <w:r w:rsidRPr="000C7706">
        <w:rPr>
          <w:rFonts w:ascii="Times New Roman" w:hAnsi="Times New Roman" w:cs="Times New Roman"/>
          <w:sz w:val="28"/>
          <w:szCs w:val="28"/>
        </w:rPr>
        <w:t xml:space="preserve"> </w:t>
      </w:r>
      <w:proofErr w:type="spellStart"/>
      <w:r w:rsidRPr="000C7706">
        <w:rPr>
          <w:rFonts w:ascii="Times New Roman" w:hAnsi="Times New Roman" w:cs="Times New Roman"/>
          <w:sz w:val="28"/>
          <w:szCs w:val="28"/>
        </w:rPr>
        <w:t>має</w:t>
      </w:r>
      <w:proofErr w:type="spellEnd"/>
      <w:r w:rsidRPr="000C7706">
        <w:rPr>
          <w:rFonts w:ascii="Times New Roman" w:hAnsi="Times New Roman" w:cs="Times New Roman"/>
          <w:sz w:val="28"/>
          <w:szCs w:val="28"/>
        </w:rPr>
        <w:t xml:space="preserve"> </w:t>
      </w:r>
      <w:proofErr w:type="spellStart"/>
      <w:r w:rsidRPr="000C7706">
        <w:rPr>
          <w:rFonts w:ascii="Times New Roman" w:hAnsi="Times New Roman" w:cs="Times New Roman"/>
          <w:sz w:val="28"/>
          <w:szCs w:val="28"/>
        </w:rPr>
        <w:t>вл</w:t>
      </w:r>
      <w:r w:rsidR="00542449" w:rsidRPr="000C7706">
        <w:rPr>
          <w:rFonts w:ascii="Times New Roman" w:hAnsi="Times New Roman" w:cs="Times New Roman"/>
          <w:sz w:val="28"/>
          <w:szCs w:val="28"/>
        </w:rPr>
        <w:t>аду</w:t>
      </w:r>
      <w:proofErr w:type="spellEnd"/>
      <w:r w:rsidR="00542449" w:rsidRPr="000C7706">
        <w:rPr>
          <w:rFonts w:ascii="Times New Roman" w:hAnsi="Times New Roman" w:cs="Times New Roman"/>
          <w:sz w:val="28"/>
          <w:szCs w:val="28"/>
        </w:rPr>
        <w:t xml:space="preserve"> і </w:t>
      </w:r>
      <w:proofErr w:type="spellStart"/>
      <w:r w:rsidR="00542449" w:rsidRPr="000C7706">
        <w:rPr>
          <w:rFonts w:ascii="Times New Roman" w:hAnsi="Times New Roman" w:cs="Times New Roman"/>
          <w:sz w:val="28"/>
          <w:szCs w:val="28"/>
        </w:rPr>
        <w:t>хто</w:t>
      </w:r>
      <w:proofErr w:type="spellEnd"/>
      <w:r w:rsidR="00542449" w:rsidRPr="000C7706">
        <w:rPr>
          <w:rFonts w:ascii="Times New Roman" w:hAnsi="Times New Roman" w:cs="Times New Roman"/>
          <w:sz w:val="28"/>
          <w:szCs w:val="28"/>
        </w:rPr>
        <w:t xml:space="preserve"> є </w:t>
      </w:r>
      <w:proofErr w:type="spellStart"/>
      <w:r w:rsidR="00542449" w:rsidRPr="000C7706">
        <w:rPr>
          <w:rFonts w:ascii="Times New Roman" w:hAnsi="Times New Roman" w:cs="Times New Roman"/>
          <w:sz w:val="28"/>
          <w:szCs w:val="28"/>
        </w:rPr>
        <w:t>безсилим</w:t>
      </w:r>
      <w:proofErr w:type="spellEnd"/>
      <w:r w:rsidR="00542449" w:rsidRPr="000C7706">
        <w:rPr>
          <w:rFonts w:ascii="Times New Roman" w:hAnsi="Times New Roman" w:cs="Times New Roman"/>
          <w:sz w:val="28"/>
          <w:szCs w:val="28"/>
        </w:rPr>
        <w:t>, кому дозво</w:t>
      </w:r>
      <w:r w:rsidRPr="000C7706">
        <w:rPr>
          <w:rFonts w:ascii="Times New Roman" w:hAnsi="Times New Roman" w:cs="Times New Roman"/>
          <w:sz w:val="28"/>
          <w:szCs w:val="28"/>
        </w:rPr>
        <w:t xml:space="preserve">лено </w:t>
      </w:r>
      <w:proofErr w:type="spellStart"/>
      <w:r w:rsidRPr="000C7706">
        <w:rPr>
          <w:rFonts w:ascii="Times New Roman" w:hAnsi="Times New Roman" w:cs="Times New Roman"/>
          <w:sz w:val="28"/>
          <w:szCs w:val="28"/>
        </w:rPr>
        <w:t>використовувати</w:t>
      </w:r>
      <w:proofErr w:type="spellEnd"/>
      <w:r w:rsidRPr="000C7706">
        <w:rPr>
          <w:rFonts w:ascii="Times New Roman" w:hAnsi="Times New Roman" w:cs="Times New Roman"/>
          <w:sz w:val="28"/>
          <w:szCs w:val="28"/>
        </w:rPr>
        <w:t xml:space="preserve"> силу і </w:t>
      </w:r>
      <w:proofErr w:type="spellStart"/>
      <w:r w:rsidRPr="000C7706">
        <w:rPr>
          <w:rFonts w:ascii="Times New Roman" w:hAnsi="Times New Roman" w:cs="Times New Roman"/>
          <w:sz w:val="28"/>
          <w:szCs w:val="28"/>
        </w:rPr>
        <w:t>насильство</w:t>
      </w:r>
      <w:proofErr w:type="spellEnd"/>
      <w:r w:rsidRPr="000C7706">
        <w:rPr>
          <w:rFonts w:ascii="Times New Roman" w:hAnsi="Times New Roman" w:cs="Times New Roman"/>
          <w:sz w:val="28"/>
          <w:szCs w:val="28"/>
        </w:rPr>
        <w:t xml:space="preserve">, кому </w:t>
      </w:r>
      <w:proofErr w:type="spellStart"/>
      <w:r w:rsidRPr="000C7706">
        <w:rPr>
          <w:rFonts w:ascii="Times New Roman" w:hAnsi="Times New Roman" w:cs="Times New Roman"/>
          <w:sz w:val="28"/>
          <w:szCs w:val="28"/>
        </w:rPr>
        <w:t>ні</w:t>
      </w:r>
      <w:proofErr w:type="spellEnd"/>
      <w:r w:rsidR="00442147">
        <w:rPr>
          <w:rFonts w:ascii="Times New Roman" w:hAnsi="Times New Roman" w:cs="Times New Roman"/>
          <w:sz w:val="28"/>
          <w:szCs w:val="28"/>
        </w:rPr>
        <w:t>”</w:t>
      </w:r>
      <w:r w:rsidR="00E20AA2" w:rsidRPr="00E20AA2">
        <w:rPr>
          <w:rFonts w:ascii="Times New Roman" w:hAnsi="Times New Roman" w:cs="Times New Roman"/>
          <w:sz w:val="28"/>
          <w:szCs w:val="28"/>
        </w:rPr>
        <w:t xml:space="preserve"> </w:t>
      </w:r>
      <w:r w:rsidR="00442147">
        <w:rPr>
          <w:rFonts w:ascii="Times New Roman" w:hAnsi="Times New Roman" w:cs="Times New Roman"/>
          <w:sz w:val="28"/>
          <w:szCs w:val="28"/>
        </w:rPr>
        <w:t xml:space="preserve">[ </w:t>
      </w:r>
      <w:r w:rsidR="00442147" w:rsidRPr="00442147">
        <w:rPr>
          <w:rFonts w:ascii="Times New Roman" w:hAnsi="Times New Roman" w:cs="Times New Roman"/>
          <w:sz w:val="28"/>
          <w:szCs w:val="28"/>
        </w:rPr>
        <w:t>9</w:t>
      </w:r>
      <w:r w:rsidR="00542449" w:rsidRPr="000C7706">
        <w:rPr>
          <w:rFonts w:ascii="Times New Roman" w:hAnsi="Times New Roman" w:cs="Times New Roman"/>
          <w:sz w:val="28"/>
          <w:szCs w:val="28"/>
        </w:rPr>
        <w:t>, с.3].</w:t>
      </w:r>
    </w:p>
    <w:p w:rsidR="00CA1805" w:rsidRPr="000C7706" w:rsidRDefault="00542449" w:rsidP="00DE0859">
      <w:pPr>
        <w:spacing w:after="0" w:line="360" w:lineRule="auto"/>
        <w:ind w:firstLine="709"/>
        <w:rPr>
          <w:rFonts w:ascii="Times New Roman" w:hAnsi="Times New Roman" w:cs="Times New Roman"/>
          <w:sz w:val="28"/>
          <w:szCs w:val="28"/>
        </w:rPr>
      </w:pPr>
      <w:r w:rsidRPr="000C7706">
        <w:rPr>
          <w:rFonts w:ascii="Times New Roman" w:hAnsi="Times New Roman" w:cs="Times New Roman"/>
          <w:sz w:val="28"/>
          <w:szCs w:val="28"/>
        </w:rPr>
        <w:lastRenderedPageBreak/>
        <w:t xml:space="preserve"> </w:t>
      </w:r>
      <w:proofErr w:type="gramStart"/>
      <w:r w:rsidRPr="00542449">
        <w:rPr>
          <w:rFonts w:ascii="Times New Roman" w:hAnsi="Times New Roman" w:cs="Times New Roman"/>
          <w:sz w:val="28"/>
          <w:szCs w:val="28"/>
        </w:rPr>
        <w:t>З</w:t>
      </w:r>
      <w:proofErr w:type="gramEnd"/>
      <w:r w:rsidRPr="000C7706">
        <w:rPr>
          <w:rFonts w:ascii="Times New Roman" w:hAnsi="Times New Roman" w:cs="Times New Roman"/>
          <w:sz w:val="28"/>
          <w:szCs w:val="28"/>
        </w:rPr>
        <w:t xml:space="preserve"> </w:t>
      </w:r>
      <w:proofErr w:type="spellStart"/>
      <w:r w:rsidRPr="00542449">
        <w:rPr>
          <w:rFonts w:ascii="Times New Roman" w:hAnsi="Times New Roman" w:cs="Times New Roman"/>
          <w:sz w:val="28"/>
          <w:szCs w:val="28"/>
        </w:rPr>
        <w:t>іншого</w:t>
      </w:r>
      <w:proofErr w:type="spellEnd"/>
      <w:r w:rsidRPr="000C7706">
        <w:rPr>
          <w:rFonts w:ascii="Times New Roman" w:hAnsi="Times New Roman" w:cs="Times New Roman"/>
          <w:sz w:val="28"/>
          <w:szCs w:val="28"/>
        </w:rPr>
        <w:t xml:space="preserve"> </w:t>
      </w:r>
      <w:r w:rsidRPr="00542449">
        <w:rPr>
          <w:rFonts w:ascii="Times New Roman" w:hAnsi="Times New Roman" w:cs="Times New Roman"/>
          <w:sz w:val="28"/>
          <w:szCs w:val="28"/>
        </w:rPr>
        <w:t>боку</w:t>
      </w:r>
      <w:r w:rsidRPr="000C7706">
        <w:rPr>
          <w:rFonts w:ascii="Times New Roman" w:hAnsi="Times New Roman" w:cs="Times New Roman"/>
          <w:sz w:val="28"/>
          <w:szCs w:val="28"/>
        </w:rPr>
        <w:t xml:space="preserve">, </w:t>
      </w:r>
      <w:proofErr w:type="spellStart"/>
      <w:r w:rsidRPr="00542449">
        <w:rPr>
          <w:rFonts w:ascii="Times New Roman" w:hAnsi="Times New Roman" w:cs="Times New Roman"/>
          <w:sz w:val="28"/>
          <w:szCs w:val="28"/>
        </w:rPr>
        <w:t>людина</w:t>
      </w:r>
      <w:proofErr w:type="spellEnd"/>
      <w:r w:rsidRPr="000C7706">
        <w:rPr>
          <w:rFonts w:ascii="Times New Roman" w:hAnsi="Times New Roman" w:cs="Times New Roman"/>
          <w:sz w:val="28"/>
          <w:szCs w:val="28"/>
        </w:rPr>
        <w:t xml:space="preserve">, </w:t>
      </w:r>
      <w:proofErr w:type="spellStart"/>
      <w:r>
        <w:rPr>
          <w:rFonts w:ascii="Times New Roman" w:hAnsi="Times New Roman" w:cs="Times New Roman"/>
          <w:sz w:val="28"/>
          <w:szCs w:val="28"/>
        </w:rPr>
        <w:t>свідом</w:t>
      </w:r>
      <w:r w:rsidRPr="00542449">
        <w:rPr>
          <w:rFonts w:ascii="Times New Roman" w:hAnsi="Times New Roman" w:cs="Times New Roman"/>
          <w:sz w:val="28"/>
          <w:szCs w:val="28"/>
        </w:rPr>
        <w:t>істю</w:t>
      </w:r>
      <w:proofErr w:type="spellEnd"/>
      <w:r w:rsidRPr="000C7706">
        <w:rPr>
          <w:rFonts w:ascii="Times New Roman" w:hAnsi="Times New Roman" w:cs="Times New Roman"/>
          <w:sz w:val="28"/>
          <w:szCs w:val="28"/>
        </w:rPr>
        <w:t xml:space="preserve"> </w:t>
      </w:r>
      <w:proofErr w:type="spellStart"/>
      <w:r w:rsidRPr="00542449">
        <w:rPr>
          <w:rFonts w:ascii="Times New Roman" w:hAnsi="Times New Roman" w:cs="Times New Roman"/>
          <w:sz w:val="28"/>
          <w:szCs w:val="28"/>
        </w:rPr>
        <w:t>як</w:t>
      </w:r>
      <w:r>
        <w:rPr>
          <w:rFonts w:ascii="Times New Roman" w:hAnsi="Times New Roman" w:cs="Times New Roman"/>
          <w:sz w:val="28"/>
          <w:szCs w:val="28"/>
        </w:rPr>
        <w:t>ої</w:t>
      </w:r>
      <w:proofErr w:type="spellEnd"/>
      <w:r w:rsidRPr="000C7706">
        <w:rPr>
          <w:rFonts w:ascii="Times New Roman" w:hAnsi="Times New Roman" w:cs="Times New Roman"/>
          <w:sz w:val="28"/>
          <w:szCs w:val="28"/>
        </w:rPr>
        <w:t xml:space="preserve"> </w:t>
      </w:r>
      <w:proofErr w:type="spellStart"/>
      <w:r>
        <w:rPr>
          <w:rFonts w:ascii="Times New Roman" w:hAnsi="Times New Roman" w:cs="Times New Roman"/>
          <w:sz w:val="28"/>
          <w:szCs w:val="28"/>
        </w:rPr>
        <w:t>нама</w:t>
      </w:r>
      <w:r w:rsidRPr="00542449">
        <w:rPr>
          <w:rFonts w:ascii="Times New Roman" w:hAnsi="Times New Roman" w:cs="Times New Roman"/>
          <w:sz w:val="28"/>
          <w:szCs w:val="28"/>
        </w:rPr>
        <w:t>гаються</w:t>
      </w:r>
      <w:proofErr w:type="spellEnd"/>
      <w:r w:rsidRPr="000C7706">
        <w:rPr>
          <w:rFonts w:ascii="Times New Roman" w:hAnsi="Times New Roman" w:cs="Times New Roman"/>
          <w:sz w:val="28"/>
          <w:szCs w:val="28"/>
        </w:rPr>
        <w:t xml:space="preserve"> </w:t>
      </w:r>
      <w:proofErr w:type="spellStart"/>
      <w:r w:rsidRPr="00542449">
        <w:rPr>
          <w:rFonts w:ascii="Times New Roman" w:hAnsi="Times New Roman" w:cs="Times New Roman"/>
          <w:sz w:val="28"/>
          <w:szCs w:val="28"/>
        </w:rPr>
        <w:t>маніпулювати</w:t>
      </w:r>
      <w:proofErr w:type="spellEnd"/>
      <w:r w:rsidRPr="000C7706">
        <w:rPr>
          <w:rFonts w:ascii="Times New Roman" w:hAnsi="Times New Roman" w:cs="Times New Roman"/>
          <w:sz w:val="28"/>
          <w:szCs w:val="28"/>
        </w:rPr>
        <w:t>, “</w:t>
      </w:r>
      <w:r w:rsidR="00442147" w:rsidRPr="00442147">
        <w:rPr>
          <w:rFonts w:ascii="Times New Roman" w:hAnsi="Times New Roman" w:cs="Times New Roman"/>
          <w:sz w:val="28"/>
          <w:szCs w:val="28"/>
        </w:rPr>
        <w:t>яку</w:t>
      </w:r>
      <w:r w:rsidR="008361E0" w:rsidRPr="000C7706">
        <w:rPr>
          <w:rFonts w:ascii="Times New Roman" w:hAnsi="Times New Roman" w:cs="Times New Roman"/>
          <w:sz w:val="28"/>
          <w:szCs w:val="28"/>
        </w:rPr>
        <w:t xml:space="preserve"> </w:t>
      </w:r>
      <w:r w:rsidRPr="000C7706">
        <w:rPr>
          <w:rFonts w:ascii="Times New Roman" w:hAnsi="Times New Roman" w:cs="Times New Roman"/>
          <w:sz w:val="28"/>
          <w:szCs w:val="28"/>
        </w:rPr>
        <w:t xml:space="preserve"> </w:t>
      </w:r>
      <w:r w:rsidRPr="00542449">
        <w:rPr>
          <w:rFonts w:ascii="Times New Roman" w:hAnsi="Times New Roman" w:cs="Times New Roman"/>
          <w:sz w:val="28"/>
          <w:szCs w:val="28"/>
        </w:rPr>
        <w:t>не</w:t>
      </w:r>
      <w:r w:rsidRPr="000C7706">
        <w:rPr>
          <w:rFonts w:ascii="Times New Roman" w:hAnsi="Times New Roman" w:cs="Times New Roman"/>
          <w:sz w:val="28"/>
          <w:szCs w:val="28"/>
        </w:rPr>
        <w:t xml:space="preserve"> </w:t>
      </w:r>
      <w:proofErr w:type="spellStart"/>
      <w:r w:rsidRPr="00542449">
        <w:rPr>
          <w:rFonts w:ascii="Times New Roman" w:hAnsi="Times New Roman" w:cs="Times New Roman"/>
          <w:sz w:val="28"/>
          <w:szCs w:val="28"/>
        </w:rPr>
        <w:t>поглинула</w:t>
      </w:r>
      <w:proofErr w:type="spellEnd"/>
      <w:r w:rsidR="008361E0" w:rsidRPr="000C7706">
        <w:rPr>
          <w:rFonts w:ascii="Times New Roman" w:hAnsi="Times New Roman" w:cs="Times New Roman"/>
          <w:sz w:val="28"/>
          <w:szCs w:val="28"/>
        </w:rPr>
        <w:t xml:space="preserve"> </w:t>
      </w:r>
      <w:proofErr w:type="spellStart"/>
      <w:r w:rsidR="008361E0" w:rsidRPr="008361E0">
        <w:rPr>
          <w:rFonts w:ascii="Times New Roman" w:hAnsi="Times New Roman" w:cs="Times New Roman"/>
          <w:sz w:val="28"/>
          <w:szCs w:val="28"/>
        </w:rPr>
        <w:t>могильна</w:t>
      </w:r>
      <w:proofErr w:type="spellEnd"/>
      <w:r w:rsidR="008361E0" w:rsidRPr="000C7706">
        <w:rPr>
          <w:rFonts w:ascii="Times New Roman" w:hAnsi="Times New Roman" w:cs="Times New Roman"/>
          <w:sz w:val="28"/>
          <w:szCs w:val="28"/>
        </w:rPr>
        <w:t xml:space="preserve"> </w:t>
      </w:r>
      <w:proofErr w:type="spellStart"/>
      <w:r w:rsidR="008361E0" w:rsidRPr="008361E0">
        <w:rPr>
          <w:rFonts w:ascii="Times New Roman" w:hAnsi="Times New Roman" w:cs="Times New Roman"/>
          <w:sz w:val="28"/>
          <w:szCs w:val="28"/>
        </w:rPr>
        <w:t>колиска</w:t>
      </w:r>
      <w:proofErr w:type="spellEnd"/>
      <w:r w:rsidR="008361E0" w:rsidRPr="000C7706">
        <w:rPr>
          <w:rFonts w:ascii="Times New Roman" w:hAnsi="Times New Roman" w:cs="Times New Roman"/>
          <w:sz w:val="28"/>
          <w:szCs w:val="28"/>
        </w:rPr>
        <w:t xml:space="preserve"> </w:t>
      </w:r>
      <w:proofErr w:type="spellStart"/>
      <w:r w:rsidR="008361E0" w:rsidRPr="008361E0">
        <w:rPr>
          <w:rFonts w:ascii="Times New Roman" w:hAnsi="Times New Roman" w:cs="Times New Roman"/>
          <w:sz w:val="28"/>
          <w:szCs w:val="28"/>
        </w:rPr>
        <w:t>медіа</w:t>
      </w:r>
      <w:proofErr w:type="spellEnd"/>
      <w:r w:rsidR="008361E0" w:rsidRPr="000C7706">
        <w:rPr>
          <w:rFonts w:ascii="Times New Roman" w:hAnsi="Times New Roman" w:cs="Times New Roman"/>
          <w:sz w:val="28"/>
          <w:szCs w:val="28"/>
        </w:rPr>
        <w:t xml:space="preserve"> </w:t>
      </w:r>
      <w:r w:rsidR="008361E0" w:rsidRPr="008361E0">
        <w:rPr>
          <w:rFonts w:ascii="Times New Roman" w:hAnsi="Times New Roman" w:cs="Times New Roman"/>
          <w:sz w:val="28"/>
          <w:szCs w:val="28"/>
        </w:rPr>
        <w:t>і</w:t>
      </w:r>
      <w:r w:rsidR="008361E0" w:rsidRPr="000C7706">
        <w:rPr>
          <w:rFonts w:ascii="Times New Roman" w:hAnsi="Times New Roman" w:cs="Times New Roman"/>
          <w:sz w:val="28"/>
          <w:szCs w:val="28"/>
        </w:rPr>
        <w:t xml:space="preserve"> </w:t>
      </w:r>
      <w:proofErr w:type="spellStart"/>
      <w:r w:rsidR="008361E0" w:rsidRPr="008361E0">
        <w:rPr>
          <w:rFonts w:ascii="Times New Roman" w:hAnsi="Times New Roman" w:cs="Times New Roman"/>
          <w:sz w:val="28"/>
          <w:szCs w:val="28"/>
        </w:rPr>
        <w:t>суспільст</w:t>
      </w:r>
      <w:r w:rsidR="008361E0" w:rsidRPr="000C7706">
        <w:rPr>
          <w:rFonts w:ascii="Times New Roman" w:hAnsi="Times New Roman" w:cs="Times New Roman"/>
          <w:sz w:val="28"/>
          <w:szCs w:val="28"/>
        </w:rPr>
        <w:t>ва</w:t>
      </w:r>
      <w:proofErr w:type="spellEnd"/>
      <w:r w:rsidR="008361E0" w:rsidRPr="000C7706">
        <w:rPr>
          <w:rFonts w:ascii="Times New Roman" w:hAnsi="Times New Roman" w:cs="Times New Roman"/>
          <w:sz w:val="28"/>
          <w:szCs w:val="28"/>
        </w:rPr>
        <w:t xml:space="preserve"> </w:t>
      </w:r>
      <w:proofErr w:type="spellStart"/>
      <w:r w:rsidR="008361E0" w:rsidRPr="000C7706">
        <w:rPr>
          <w:rFonts w:ascii="Times New Roman" w:hAnsi="Times New Roman" w:cs="Times New Roman"/>
          <w:sz w:val="28"/>
          <w:szCs w:val="28"/>
        </w:rPr>
        <w:t>користувачів</w:t>
      </w:r>
      <w:proofErr w:type="spellEnd"/>
      <w:r w:rsidR="008361E0" w:rsidRPr="000C7706">
        <w:rPr>
          <w:rFonts w:ascii="Times New Roman" w:hAnsi="Times New Roman" w:cs="Times New Roman"/>
          <w:sz w:val="28"/>
          <w:szCs w:val="28"/>
        </w:rPr>
        <w:t xml:space="preserve">, </w:t>
      </w:r>
      <w:proofErr w:type="spellStart"/>
      <w:r w:rsidR="008361E0" w:rsidRPr="000C7706">
        <w:rPr>
          <w:rFonts w:ascii="Times New Roman" w:hAnsi="Times New Roman" w:cs="Times New Roman"/>
          <w:sz w:val="28"/>
          <w:szCs w:val="28"/>
        </w:rPr>
        <w:t>повина</w:t>
      </w:r>
      <w:proofErr w:type="spellEnd"/>
      <w:r w:rsidR="008361E0" w:rsidRPr="000C7706">
        <w:rPr>
          <w:rFonts w:ascii="Times New Roman" w:hAnsi="Times New Roman" w:cs="Times New Roman"/>
          <w:sz w:val="28"/>
          <w:szCs w:val="28"/>
        </w:rPr>
        <w:t xml:space="preserve"> знати, як </w:t>
      </w:r>
      <w:proofErr w:type="spellStart"/>
      <w:r w:rsidR="008361E0" w:rsidRPr="000C7706">
        <w:rPr>
          <w:rFonts w:ascii="Times New Roman" w:hAnsi="Times New Roman" w:cs="Times New Roman"/>
          <w:sz w:val="28"/>
          <w:szCs w:val="28"/>
        </w:rPr>
        <w:t>розуміти</w:t>
      </w:r>
      <w:proofErr w:type="spellEnd"/>
      <w:r w:rsidR="008361E0" w:rsidRPr="000C7706">
        <w:rPr>
          <w:rFonts w:ascii="Times New Roman" w:hAnsi="Times New Roman" w:cs="Times New Roman"/>
          <w:sz w:val="28"/>
          <w:szCs w:val="28"/>
        </w:rPr>
        <w:t xml:space="preserve">, </w:t>
      </w:r>
      <w:proofErr w:type="spellStart"/>
      <w:r w:rsidR="008361E0" w:rsidRPr="000C7706">
        <w:rPr>
          <w:rFonts w:ascii="Times New Roman" w:hAnsi="Times New Roman" w:cs="Times New Roman"/>
          <w:sz w:val="28"/>
          <w:szCs w:val="28"/>
        </w:rPr>
        <w:t>інтерпретувати</w:t>
      </w:r>
      <w:proofErr w:type="spellEnd"/>
      <w:r w:rsidR="008361E0" w:rsidRPr="000C7706">
        <w:rPr>
          <w:rFonts w:ascii="Times New Roman" w:hAnsi="Times New Roman" w:cs="Times New Roman"/>
          <w:sz w:val="28"/>
          <w:szCs w:val="28"/>
        </w:rPr>
        <w:t xml:space="preserve"> і </w:t>
      </w:r>
      <w:proofErr w:type="spellStart"/>
      <w:r w:rsidR="008361E0" w:rsidRPr="000C7706">
        <w:rPr>
          <w:rFonts w:ascii="Times New Roman" w:hAnsi="Times New Roman" w:cs="Times New Roman"/>
          <w:sz w:val="28"/>
          <w:szCs w:val="28"/>
        </w:rPr>
        <w:t>критикуват</w:t>
      </w:r>
      <w:r w:rsidR="00201E7B">
        <w:rPr>
          <w:rFonts w:ascii="Times New Roman" w:hAnsi="Times New Roman" w:cs="Times New Roman"/>
          <w:sz w:val="28"/>
          <w:szCs w:val="28"/>
        </w:rPr>
        <w:t>и</w:t>
      </w:r>
      <w:proofErr w:type="spellEnd"/>
      <w:r w:rsidR="00201E7B">
        <w:rPr>
          <w:rFonts w:ascii="Times New Roman" w:hAnsi="Times New Roman" w:cs="Times New Roman"/>
          <w:sz w:val="28"/>
          <w:szCs w:val="28"/>
        </w:rPr>
        <w:t xml:space="preserve">  </w:t>
      </w:r>
      <w:proofErr w:type="spellStart"/>
      <w:r w:rsidR="00201E7B">
        <w:rPr>
          <w:rFonts w:ascii="Times New Roman" w:hAnsi="Times New Roman" w:cs="Times New Roman"/>
          <w:sz w:val="28"/>
          <w:szCs w:val="28"/>
        </w:rPr>
        <w:t>зміст</w:t>
      </w:r>
      <w:proofErr w:type="spellEnd"/>
      <w:r w:rsidR="00201E7B">
        <w:rPr>
          <w:rFonts w:ascii="Times New Roman" w:hAnsi="Times New Roman" w:cs="Times New Roman"/>
          <w:sz w:val="28"/>
          <w:szCs w:val="28"/>
        </w:rPr>
        <w:t xml:space="preserve"> і </w:t>
      </w:r>
      <w:proofErr w:type="spellStart"/>
      <w:r w:rsidR="00201E7B">
        <w:rPr>
          <w:rFonts w:ascii="Times New Roman" w:hAnsi="Times New Roman" w:cs="Times New Roman"/>
          <w:sz w:val="28"/>
          <w:szCs w:val="28"/>
        </w:rPr>
        <w:t>посилання</w:t>
      </w:r>
      <w:proofErr w:type="spellEnd"/>
      <w:r w:rsidR="00201E7B" w:rsidRPr="00201E7B">
        <w:rPr>
          <w:rFonts w:ascii="Times New Roman" w:hAnsi="Times New Roman" w:cs="Times New Roman"/>
          <w:sz w:val="28"/>
          <w:szCs w:val="28"/>
        </w:rPr>
        <w:t xml:space="preserve"> </w:t>
      </w:r>
      <w:proofErr w:type="spellStart"/>
      <w:r w:rsidR="00201E7B" w:rsidRPr="00201E7B">
        <w:rPr>
          <w:rFonts w:ascii="Times New Roman" w:hAnsi="Times New Roman" w:cs="Times New Roman"/>
          <w:sz w:val="28"/>
          <w:szCs w:val="28"/>
        </w:rPr>
        <w:t>медіакультури</w:t>
      </w:r>
      <w:proofErr w:type="spellEnd"/>
      <w:r w:rsidR="00201E7B">
        <w:rPr>
          <w:rFonts w:ascii="Times New Roman" w:hAnsi="Times New Roman" w:cs="Times New Roman"/>
          <w:sz w:val="28"/>
          <w:szCs w:val="28"/>
        </w:rPr>
        <w:t xml:space="preserve">” [ </w:t>
      </w:r>
      <w:r w:rsidR="00201E7B" w:rsidRPr="00201E7B">
        <w:rPr>
          <w:rFonts w:ascii="Times New Roman" w:hAnsi="Times New Roman" w:cs="Times New Roman"/>
          <w:sz w:val="28"/>
          <w:szCs w:val="28"/>
        </w:rPr>
        <w:t>9</w:t>
      </w:r>
      <w:r w:rsidR="008361E0" w:rsidRPr="000C7706">
        <w:rPr>
          <w:rFonts w:ascii="Times New Roman" w:hAnsi="Times New Roman" w:cs="Times New Roman"/>
          <w:sz w:val="28"/>
          <w:szCs w:val="28"/>
        </w:rPr>
        <w:t xml:space="preserve">, с. 3]. </w:t>
      </w:r>
      <w:r w:rsidRPr="000C7706">
        <w:rPr>
          <w:rFonts w:ascii="Times New Roman" w:hAnsi="Times New Roman" w:cs="Times New Roman"/>
          <w:sz w:val="28"/>
          <w:szCs w:val="28"/>
        </w:rPr>
        <w:t xml:space="preserve"> </w:t>
      </w:r>
    </w:p>
    <w:p w:rsidR="00693FCB" w:rsidRPr="002C7539" w:rsidRDefault="00CA1805" w:rsidP="00DE0859">
      <w:pPr>
        <w:spacing w:after="0" w:line="360" w:lineRule="auto"/>
        <w:ind w:firstLine="709"/>
        <w:rPr>
          <w:rFonts w:ascii="Times New Roman" w:hAnsi="Times New Roman" w:cs="Times New Roman"/>
          <w:sz w:val="28"/>
          <w:szCs w:val="28"/>
        </w:rPr>
      </w:pPr>
      <w:r w:rsidRPr="00CA1805">
        <w:rPr>
          <w:rFonts w:ascii="Times New Roman" w:hAnsi="Times New Roman" w:cs="Times New Roman"/>
          <w:sz w:val="28"/>
          <w:szCs w:val="28"/>
        </w:rPr>
        <w:t xml:space="preserve">В </w:t>
      </w:r>
      <w:proofErr w:type="spellStart"/>
      <w:r w:rsidRPr="00CA1805">
        <w:rPr>
          <w:rFonts w:ascii="Times New Roman" w:hAnsi="Times New Roman" w:cs="Times New Roman"/>
          <w:sz w:val="28"/>
          <w:szCs w:val="28"/>
        </w:rPr>
        <w:t>цьому</w:t>
      </w:r>
      <w:proofErr w:type="spellEnd"/>
      <w:r w:rsidRPr="00CA1805">
        <w:rPr>
          <w:rFonts w:ascii="Times New Roman" w:hAnsi="Times New Roman" w:cs="Times New Roman"/>
          <w:sz w:val="28"/>
          <w:szCs w:val="28"/>
        </w:rPr>
        <w:t xml:space="preserve"> </w:t>
      </w:r>
      <w:proofErr w:type="spellStart"/>
      <w:r w:rsidRPr="00CA1805">
        <w:rPr>
          <w:rFonts w:ascii="Times New Roman" w:hAnsi="Times New Roman" w:cs="Times New Roman"/>
          <w:sz w:val="28"/>
          <w:szCs w:val="28"/>
        </w:rPr>
        <w:t>сенсі</w:t>
      </w:r>
      <w:proofErr w:type="spellEnd"/>
      <w:r w:rsidRPr="00CA1805">
        <w:rPr>
          <w:rFonts w:ascii="Times New Roman" w:hAnsi="Times New Roman" w:cs="Times New Roman"/>
          <w:sz w:val="28"/>
          <w:szCs w:val="28"/>
        </w:rPr>
        <w:t xml:space="preserve">, </w:t>
      </w:r>
      <w:proofErr w:type="spellStart"/>
      <w:r w:rsidRPr="00CA1805">
        <w:rPr>
          <w:rFonts w:ascii="Times New Roman" w:hAnsi="Times New Roman" w:cs="Times New Roman"/>
          <w:sz w:val="28"/>
          <w:szCs w:val="28"/>
        </w:rPr>
        <w:t>результати</w:t>
      </w:r>
      <w:proofErr w:type="spellEnd"/>
      <w:r w:rsidRPr="00CA1805">
        <w:rPr>
          <w:rFonts w:ascii="Times New Roman" w:hAnsi="Times New Roman" w:cs="Times New Roman"/>
          <w:sz w:val="28"/>
          <w:szCs w:val="28"/>
        </w:rPr>
        <w:t xml:space="preserve"> </w:t>
      </w:r>
      <w:proofErr w:type="spellStart"/>
      <w:r>
        <w:rPr>
          <w:rFonts w:ascii="Times New Roman" w:hAnsi="Times New Roman" w:cs="Times New Roman"/>
          <w:sz w:val="28"/>
          <w:szCs w:val="28"/>
        </w:rPr>
        <w:t>цього</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досл</w:t>
      </w:r>
      <w:proofErr w:type="gramEnd"/>
      <w:r>
        <w:rPr>
          <w:rFonts w:ascii="Times New Roman" w:hAnsi="Times New Roman" w:cs="Times New Roman"/>
          <w:sz w:val="28"/>
          <w:szCs w:val="28"/>
        </w:rPr>
        <w:t>ідженя</w:t>
      </w:r>
      <w:proofErr w:type="spellEnd"/>
      <w:r w:rsidRPr="00CA1805">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мож</w:t>
      </w:r>
      <w:r w:rsidRPr="00CA1805">
        <w:rPr>
          <w:rFonts w:ascii="Times New Roman" w:hAnsi="Times New Roman" w:cs="Times New Roman"/>
          <w:sz w:val="28"/>
          <w:szCs w:val="28"/>
        </w:rPr>
        <w:t>уть</w:t>
      </w:r>
      <w:proofErr w:type="spellEnd"/>
      <w:r w:rsidRPr="00CA1805">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CA1805">
        <w:rPr>
          <w:rFonts w:ascii="Times New Roman" w:hAnsi="Times New Roman" w:cs="Times New Roman"/>
          <w:sz w:val="28"/>
          <w:szCs w:val="28"/>
        </w:rPr>
        <w:t>мати</w:t>
      </w:r>
      <w:proofErr w:type="spellEnd"/>
      <w:r w:rsidRPr="00CA1805">
        <w:rPr>
          <w:rFonts w:ascii="Times New Roman" w:hAnsi="Times New Roman" w:cs="Times New Roman"/>
          <w:sz w:val="28"/>
          <w:szCs w:val="28"/>
        </w:rPr>
        <w:t xml:space="preserve"> </w:t>
      </w:r>
      <w:proofErr w:type="spellStart"/>
      <w:r w:rsidRPr="00CA1805">
        <w:rPr>
          <w:rFonts w:ascii="Times New Roman" w:hAnsi="Times New Roman" w:cs="Times New Roman"/>
          <w:sz w:val="28"/>
          <w:szCs w:val="28"/>
        </w:rPr>
        <w:t>практичне</w:t>
      </w:r>
      <w:proofErr w:type="spellEnd"/>
      <w:r w:rsidRPr="00CA1805">
        <w:rPr>
          <w:rFonts w:ascii="Times New Roman" w:hAnsi="Times New Roman" w:cs="Times New Roman"/>
          <w:sz w:val="28"/>
          <w:szCs w:val="28"/>
        </w:rPr>
        <w:t xml:space="preserve"> </w:t>
      </w:r>
      <w:proofErr w:type="spellStart"/>
      <w:r w:rsidRPr="00CA1805">
        <w:rPr>
          <w:rFonts w:ascii="Times New Roman" w:hAnsi="Times New Roman" w:cs="Times New Roman"/>
          <w:sz w:val="28"/>
          <w:szCs w:val="28"/>
        </w:rPr>
        <w:t>значенння</w:t>
      </w:r>
      <w:proofErr w:type="spellEnd"/>
      <w:r w:rsidRPr="00CA1805">
        <w:rPr>
          <w:rFonts w:ascii="Times New Roman" w:hAnsi="Times New Roman" w:cs="Times New Roman"/>
          <w:sz w:val="28"/>
          <w:szCs w:val="28"/>
        </w:rPr>
        <w:t xml:space="preserve"> для </w:t>
      </w:r>
      <w:proofErr w:type="spellStart"/>
      <w:r w:rsidRPr="00CA1805">
        <w:rPr>
          <w:rFonts w:ascii="Times New Roman" w:hAnsi="Times New Roman" w:cs="Times New Roman"/>
          <w:sz w:val="28"/>
          <w:szCs w:val="28"/>
        </w:rPr>
        <w:t>кожної</w:t>
      </w:r>
      <w:proofErr w:type="spellEnd"/>
      <w:r w:rsidRPr="00CA1805">
        <w:rPr>
          <w:rFonts w:ascii="Times New Roman" w:hAnsi="Times New Roman" w:cs="Times New Roman"/>
          <w:sz w:val="28"/>
          <w:szCs w:val="28"/>
        </w:rPr>
        <w:t xml:space="preserve"> </w:t>
      </w:r>
      <w:proofErr w:type="spellStart"/>
      <w:r w:rsidRPr="00CA1805">
        <w:rPr>
          <w:rFonts w:ascii="Times New Roman" w:hAnsi="Times New Roman" w:cs="Times New Roman"/>
          <w:sz w:val="28"/>
          <w:szCs w:val="28"/>
        </w:rPr>
        <w:t>людини</w:t>
      </w:r>
      <w:proofErr w:type="spellEnd"/>
      <w:r w:rsidRPr="00CA1805">
        <w:rPr>
          <w:rFonts w:ascii="Times New Roman" w:hAnsi="Times New Roman" w:cs="Times New Roman"/>
          <w:sz w:val="28"/>
          <w:szCs w:val="28"/>
        </w:rPr>
        <w:t xml:space="preserve"> з метою </w:t>
      </w:r>
      <w:proofErr w:type="spellStart"/>
      <w:r w:rsidRPr="00CA1805">
        <w:rPr>
          <w:rFonts w:ascii="Times New Roman" w:hAnsi="Times New Roman" w:cs="Times New Roman"/>
          <w:sz w:val="28"/>
          <w:szCs w:val="28"/>
        </w:rPr>
        <w:t>розуміння</w:t>
      </w:r>
      <w:proofErr w:type="spellEnd"/>
      <w:r w:rsidRPr="00CA1805">
        <w:rPr>
          <w:rFonts w:ascii="Times New Roman" w:hAnsi="Times New Roman" w:cs="Times New Roman"/>
          <w:sz w:val="28"/>
          <w:szCs w:val="28"/>
        </w:rPr>
        <w:t xml:space="preserve"> </w:t>
      </w:r>
      <w:r w:rsidR="00201E7B" w:rsidRPr="00201E7B">
        <w:rPr>
          <w:rFonts w:ascii="Times New Roman" w:hAnsi="Times New Roman" w:cs="Times New Roman"/>
          <w:sz w:val="28"/>
          <w:szCs w:val="28"/>
        </w:rPr>
        <w:t xml:space="preserve">нею </w:t>
      </w:r>
      <w:r>
        <w:rPr>
          <w:rFonts w:ascii="Times New Roman" w:hAnsi="Times New Roman" w:cs="Times New Roman"/>
          <w:sz w:val="28"/>
          <w:szCs w:val="28"/>
        </w:rPr>
        <w:t xml:space="preserve">тих </w:t>
      </w:r>
      <w:proofErr w:type="spellStart"/>
      <w:r w:rsidRPr="00CA1805">
        <w:rPr>
          <w:rFonts w:ascii="Times New Roman" w:hAnsi="Times New Roman" w:cs="Times New Roman"/>
          <w:sz w:val="28"/>
          <w:szCs w:val="28"/>
        </w:rPr>
        <w:t>мані</w:t>
      </w:r>
      <w:r>
        <w:rPr>
          <w:rFonts w:ascii="Times New Roman" w:hAnsi="Times New Roman" w:cs="Times New Roman"/>
          <w:sz w:val="28"/>
          <w:szCs w:val="28"/>
        </w:rPr>
        <w:t>пулятивних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над нею </w:t>
      </w:r>
      <w:proofErr w:type="spellStart"/>
      <w:r>
        <w:rPr>
          <w:rFonts w:ascii="Times New Roman" w:hAnsi="Times New Roman" w:cs="Times New Roman"/>
          <w:sz w:val="28"/>
          <w:szCs w:val="28"/>
        </w:rPr>
        <w:t>чин</w:t>
      </w:r>
      <w:r w:rsidRPr="00CA1805">
        <w:rPr>
          <w:rFonts w:ascii="Times New Roman" w:hAnsi="Times New Roman" w:cs="Times New Roman"/>
          <w:sz w:val="28"/>
          <w:szCs w:val="28"/>
        </w:rPr>
        <w:t>яться</w:t>
      </w:r>
      <w:proofErr w:type="spellEnd"/>
      <w:r w:rsidR="00E20AA2" w:rsidRPr="00E20AA2">
        <w:rPr>
          <w:rFonts w:ascii="Times New Roman" w:hAnsi="Times New Roman" w:cs="Times New Roman"/>
          <w:sz w:val="28"/>
          <w:szCs w:val="28"/>
        </w:rPr>
        <w:t xml:space="preserve"> технологами </w:t>
      </w:r>
      <w:proofErr w:type="spellStart"/>
      <w:r w:rsidR="00E20AA2" w:rsidRPr="00E20AA2">
        <w:rPr>
          <w:rFonts w:ascii="Times New Roman" w:hAnsi="Times New Roman" w:cs="Times New Roman"/>
          <w:sz w:val="28"/>
          <w:szCs w:val="28"/>
        </w:rPr>
        <w:t>сучасного</w:t>
      </w:r>
      <w:proofErr w:type="spellEnd"/>
      <w:r w:rsidR="00E20AA2" w:rsidRPr="00E20AA2">
        <w:rPr>
          <w:rFonts w:ascii="Times New Roman" w:hAnsi="Times New Roman" w:cs="Times New Roman"/>
          <w:sz w:val="28"/>
          <w:szCs w:val="28"/>
        </w:rPr>
        <w:t xml:space="preserve"> </w:t>
      </w:r>
      <w:proofErr w:type="spellStart"/>
      <w:r w:rsidR="00E20AA2" w:rsidRPr="00E20AA2">
        <w:rPr>
          <w:rFonts w:ascii="Times New Roman" w:hAnsi="Times New Roman" w:cs="Times New Roman"/>
          <w:sz w:val="28"/>
          <w:szCs w:val="28"/>
        </w:rPr>
        <w:t>впливу</w:t>
      </w:r>
      <w:proofErr w:type="spellEnd"/>
      <w:r w:rsidR="00E20AA2" w:rsidRPr="00E20AA2">
        <w:rPr>
          <w:rFonts w:ascii="Times New Roman" w:hAnsi="Times New Roman" w:cs="Times New Roman"/>
          <w:sz w:val="28"/>
          <w:szCs w:val="28"/>
        </w:rPr>
        <w:t xml:space="preserve"> на </w:t>
      </w:r>
      <w:proofErr w:type="spellStart"/>
      <w:r w:rsidR="00E20AA2" w:rsidRPr="00E20AA2">
        <w:rPr>
          <w:rFonts w:ascii="Times New Roman" w:hAnsi="Times New Roman" w:cs="Times New Roman"/>
          <w:sz w:val="28"/>
          <w:szCs w:val="28"/>
        </w:rPr>
        <w:t>людину</w:t>
      </w:r>
      <w:proofErr w:type="spellEnd"/>
      <w:r w:rsidR="002C7539" w:rsidRPr="002C7539">
        <w:rPr>
          <w:rFonts w:ascii="Times New Roman" w:hAnsi="Times New Roman" w:cs="Times New Roman"/>
          <w:sz w:val="28"/>
          <w:szCs w:val="28"/>
        </w:rPr>
        <w:t>.</w:t>
      </w:r>
      <w:r w:rsidRPr="00CA1805">
        <w:rPr>
          <w:rFonts w:ascii="Times New Roman" w:hAnsi="Times New Roman" w:cs="Times New Roman"/>
          <w:sz w:val="28"/>
          <w:szCs w:val="28"/>
        </w:rPr>
        <w:t xml:space="preserve"> </w:t>
      </w:r>
      <w:r w:rsidR="00CB59A8" w:rsidRPr="00CA1805">
        <w:rPr>
          <w:rFonts w:ascii="Times New Roman" w:hAnsi="Times New Roman" w:cs="Times New Roman"/>
          <w:sz w:val="28"/>
          <w:szCs w:val="28"/>
        </w:rPr>
        <w:t xml:space="preserve"> </w:t>
      </w:r>
      <w:r w:rsidR="00CA7DA5">
        <w:rPr>
          <w:rFonts w:ascii="Times New Roman" w:hAnsi="Times New Roman" w:cs="Times New Roman"/>
          <w:sz w:val="28"/>
          <w:szCs w:val="28"/>
          <w:lang w:val="uk-UA"/>
        </w:rPr>
        <w:t xml:space="preserve"> </w:t>
      </w:r>
    </w:p>
    <w:p w:rsidR="00BA0CDA" w:rsidRPr="00AA355D" w:rsidRDefault="00693FCB" w:rsidP="00DE0859">
      <w:pPr>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uk-UA"/>
        </w:rPr>
        <w:t xml:space="preserve">Результати цієї роботи </w:t>
      </w:r>
      <w:proofErr w:type="spellStart"/>
      <w:r w:rsidR="002C7539" w:rsidRPr="002C7539">
        <w:rPr>
          <w:rFonts w:ascii="Times New Roman" w:hAnsi="Times New Roman" w:cs="Times New Roman"/>
          <w:sz w:val="28"/>
          <w:szCs w:val="28"/>
        </w:rPr>
        <w:t>також</w:t>
      </w:r>
      <w:proofErr w:type="spellEnd"/>
      <w:r w:rsidR="002C7539" w:rsidRPr="002C7539">
        <w:rPr>
          <w:rFonts w:ascii="Times New Roman" w:hAnsi="Times New Roman" w:cs="Times New Roman"/>
          <w:sz w:val="28"/>
          <w:szCs w:val="28"/>
        </w:rPr>
        <w:t xml:space="preserve"> </w:t>
      </w:r>
      <w:r>
        <w:rPr>
          <w:rFonts w:ascii="Times New Roman" w:hAnsi="Times New Roman" w:cs="Times New Roman"/>
          <w:sz w:val="28"/>
          <w:szCs w:val="28"/>
          <w:lang w:val="uk-UA"/>
        </w:rPr>
        <w:t>можуть бути корисними у</w:t>
      </w:r>
      <w:r w:rsidR="002C7539">
        <w:rPr>
          <w:rFonts w:ascii="Times New Roman" w:hAnsi="Times New Roman" w:cs="Times New Roman"/>
          <w:sz w:val="28"/>
          <w:szCs w:val="28"/>
          <w:lang w:val="uk-UA"/>
        </w:rPr>
        <w:t xml:space="preserve">  подальшому розгляді </w:t>
      </w:r>
      <w:r w:rsidR="00504E9F">
        <w:rPr>
          <w:rFonts w:ascii="Times New Roman" w:hAnsi="Times New Roman" w:cs="Times New Roman"/>
          <w:sz w:val="28"/>
          <w:szCs w:val="28"/>
          <w:lang w:val="uk-UA"/>
        </w:rPr>
        <w:t xml:space="preserve">дискурсів </w:t>
      </w:r>
      <w:proofErr w:type="spellStart"/>
      <w:r w:rsidR="00E20AA2">
        <w:rPr>
          <w:rFonts w:ascii="Times New Roman" w:hAnsi="Times New Roman" w:cs="Times New Roman"/>
          <w:sz w:val="28"/>
          <w:szCs w:val="28"/>
        </w:rPr>
        <w:t>особистостей</w:t>
      </w:r>
      <w:proofErr w:type="spellEnd"/>
      <w:r w:rsidR="00E20AA2">
        <w:rPr>
          <w:rFonts w:ascii="Times New Roman" w:hAnsi="Times New Roman" w:cs="Times New Roman"/>
          <w:sz w:val="28"/>
          <w:szCs w:val="28"/>
        </w:rPr>
        <w:t xml:space="preserve">, </w:t>
      </w:r>
      <w:r w:rsidR="002C7539" w:rsidRPr="002C7539">
        <w:rPr>
          <w:rFonts w:ascii="Times New Roman" w:hAnsi="Times New Roman" w:cs="Times New Roman"/>
          <w:sz w:val="28"/>
          <w:szCs w:val="28"/>
        </w:rPr>
        <w:t xml:space="preserve"> </w:t>
      </w:r>
      <w:proofErr w:type="spellStart"/>
      <w:r w:rsidR="00D06DFD" w:rsidRPr="00D06DFD">
        <w:rPr>
          <w:rFonts w:ascii="Times New Roman" w:hAnsi="Times New Roman" w:cs="Times New Roman"/>
          <w:sz w:val="28"/>
          <w:szCs w:val="28"/>
        </w:rPr>
        <w:t>їх</w:t>
      </w:r>
      <w:proofErr w:type="spellEnd"/>
      <w:r w:rsidR="00D06DFD" w:rsidRPr="00D06DFD">
        <w:rPr>
          <w:rFonts w:ascii="Times New Roman" w:hAnsi="Times New Roman" w:cs="Times New Roman"/>
          <w:sz w:val="28"/>
          <w:szCs w:val="28"/>
        </w:rPr>
        <w:t xml:space="preserve"> </w:t>
      </w:r>
      <w:proofErr w:type="spellStart"/>
      <w:r w:rsidR="00E20AA2">
        <w:rPr>
          <w:rFonts w:ascii="Times New Roman" w:hAnsi="Times New Roman" w:cs="Times New Roman"/>
          <w:sz w:val="28"/>
          <w:szCs w:val="28"/>
        </w:rPr>
        <w:t>порівнянні</w:t>
      </w:r>
      <w:proofErr w:type="spellEnd"/>
      <w:r w:rsidR="00E20AA2" w:rsidRPr="00E20AA2">
        <w:rPr>
          <w:rFonts w:ascii="Times New Roman" w:hAnsi="Times New Roman" w:cs="Times New Roman"/>
          <w:sz w:val="28"/>
          <w:szCs w:val="28"/>
        </w:rPr>
        <w:t xml:space="preserve">, </w:t>
      </w:r>
      <w:r w:rsidR="00D06DFD" w:rsidRPr="00D06DFD">
        <w:rPr>
          <w:rFonts w:ascii="Times New Roman" w:hAnsi="Times New Roman" w:cs="Times New Roman"/>
          <w:sz w:val="28"/>
          <w:szCs w:val="28"/>
        </w:rPr>
        <w:t xml:space="preserve"> у </w:t>
      </w:r>
      <w:proofErr w:type="spellStart"/>
      <w:r w:rsidR="00D06DFD" w:rsidRPr="00D06DFD">
        <w:rPr>
          <w:rFonts w:ascii="Times New Roman" w:hAnsi="Times New Roman" w:cs="Times New Roman"/>
          <w:sz w:val="28"/>
          <w:szCs w:val="28"/>
        </w:rPr>
        <w:t>розгляді</w:t>
      </w:r>
      <w:proofErr w:type="spellEnd"/>
      <w:r w:rsidR="00D06DFD" w:rsidRPr="00D06DFD">
        <w:rPr>
          <w:rFonts w:ascii="Times New Roman" w:hAnsi="Times New Roman" w:cs="Times New Roman"/>
          <w:sz w:val="28"/>
          <w:szCs w:val="28"/>
        </w:rPr>
        <w:t xml:space="preserve"> </w:t>
      </w:r>
      <w:proofErr w:type="spellStart"/>
      <w:r w:rsidR="00D06DFD" w:rsidRPr="00D06DFD">
        <w:rPr>
          <w:rFonts w:ascii="Times New Roman" w:hAnsi="Times New Roman" w:cs="Times New Roman"/>
          <w:sz w:val="28"/>
          <w:szCs w:val="28"/>
        </w:rPr>
        <w:t>дискурсів</w:t>
      </w:r>
      <w:proofErr w:type="spellEnd"/>
      <w:r w:rsidR="00D06DFD" w:rsidRPr="00D06DFD">
        <w:rPr>
          <w:rFonts w:ascii="Times New Roman" w:hAnsi="Times New Roman" w:cs="Times New Roman"/>
          <w:sz w:val="28"/>
          <w:szCs w:val="28"/>
        </w:rPr>
        <w:t xml:space="preserve"> як</w:t>
      </w:r>
      <w:r>
        <w:rPr>
          <w:rFonts w:ascii="Times New Roman" w:hAnsi="Times New Roman" w:cs="Times New Roman"/>
          <w:sz w:val="28"/>
          <w:szCs w:val="28"/>
          <w:lang w:val="uk-UA"/>
        </w:rPr>
        <w:t xml:space="preserve"> індивідуального,</w:t>
      </w:r>
      <w:r w:rsidR="0010082C">
        <w:rPr>
          <w:rFonts w:ascii="Times New Roman" w:hAnsi="Times New Roman" w:cs="Times New Roman"/>
          <w:sz w:val="28"/>
          <w:szCs w:val="28"/>
          <w:lang w:val="uk-UA"/>
        </w:rPr>
        <w:t xml:space="preserve"> так і масового впливу на </w:t>
      </w:r>
      <w:proofErr w:type="spellStart"/>
      <w:r w:rsidR="0010082C">
        <w:rPr>
          <w:rFonts w:ascii="Times New Roman" w:hAnsi="Times New Roman" w:cs="Times New Roman"/>
          <w:sz w:val="28"/>
          <w:szCs w:val="28"/>
          <w:lang w:val="uk-UA"/>
        </w:rPr>
        <w:t>людин</w:t>
      </w:r>
      <w:proofErr w:type="spellEnd"/>
      <w:r w:rsidR="0010082C" w:rsidRPr="0010082C">
        <w:rPr>
          <w:rFonts w:ascii="Times New Roman" w:hAnsi="Times New Roman" w:cs="Times New Roman"/>
          <w:sz w:val="28"/>
          <w:szCs w:val="28"/>
        </w:rPr>
        <w:t>у</w:t>
      </w:r>
      <w:r w:rsidR="00AA355D" w:rsidRPr="00AA355D">
        <w:rPr>
          <w:rFonts w:ascii="Times New Roman" w:hAnsi="Times New Roman" w:cs="Times New Roman"/>
          <w:sz w:val="28"/>
          <w:szCs w:val="28"/>
        </w:rPr>
        <w:t>.</w:t>
      </w:r>
    </w:p>
    <w:p w:rsidR="007B21B1" w:rsidRPr="00AA355D" w:rsidRDefault="007B21B1" w:rsidP="00AA355D">
      <w:pPr>
        <w:jc w:val="center"/>
        <w:rPr>
          <w:i/>
          <w:sz w:val="28"/>
          <w:szCs w:val="28"/>
        </w:rPr>
      </w:pPr>
      <w:r w:rsidRPr="007B21B1">
        <w:rPr>
          <w:rFonts w:ascii="Times New Roman" w:hAnsi="Times New Roman" w:cs="Times New Roman"/>
          <w:b/>
          <w:sz w:val="28"/>
          <w:szCs w:val="28"/>
          <w:lang w:val="uk-UA"/>
        </w:rPr>
        <w:t>Література</w:t>
      </w:r>
    </w:p>
    <w:p w:rsidR="004B3B0C" w:rsidRPr="00357329" w:rsidRDefault="00DC2450" w:rsidP="00357329">
      <w:pPr>
        <w:spacing w:before="30"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1</w:t>
      </w:r>
      <w:r w:rsidR="00357329">
        <w:rPr>
          <w:rFonts w:ascii="Times New Roman" w:hAnsi="Times New Roman" w:cs="Times New Roman"/>
          <w:sz w:val="28"/>
          <w:szCs w:val="28"/>
          <w:lang w:val="uk-UA"/>
        </w:rPr>
        <w:t>.</w:t>
      </w:r>
      <w:r w:rsidR="000C7706">
        <w:rPr>
          <w:rFonts w:ascii="Times New Roman" w:hAnsi="Times New Roman" w:cs="Times New Roman"/>
          <w:sz w:val="28"/>
          <w:szCs w:val="28"/>
          <w:lang w:val="uk-UA"/>
        </w:rPr>
        <w:t xml:space="preserve"> </w:t>
      </w:r>
      <w:proofErr w:type="spellStart"/>
      <w:r w:rsidR="000C7706">
        <w:rPr>
          <w:rFonts w:ascii="Times New Roman" w:hAnsi="Times New Roman" w:cs="Times New Roman"/>
          <w:sz w:val="28"/>
          <w:szCs w:val="28"/>
          <w:lang w:val="uk-UA"/>
        </w:rPr>
        <w:t>Бенвенист</w:t>
      </w:r>
      <w:proofErr w:type="spellEnd"/>
      <w:r w:rsidR="000C7706">
        <w:rPr>
          <w:rFonts w:ascii="Times New Roman" w:hAnsi="Times New Roman" w:cs="Times New Roman"/>
          <w:sz w:val="28"/>
          <w:szCs w:val="28"/>
          <w:lang w:val="uk-UA"/>
        </w:rPr>
        <w:t xml:space="preserve"> Э. </w:t>
      </w:r>
      <w:proofErr w:type="spellStart"/>
      <w:r w:rsidR="000C7706">
        <w:rPr>
          <w:rFonts w:ascii="Times New Roman" w:hAnsi="Times New Roman" w:cs="Times New Roman"/>
          <w:sz w:val="28"/>
          <w:szCs w:val="28"/>
          <w:lang w:val="uk-UA"/>
        </w:rPr>
        <w:t>Общая</w:t>
      </w:r>
      <w:proofErr w:type="spellEnd"/>
      <w:r w:rsidR="000C7706">
        <w:rPr>
          <w:rFonts w:ascii="Times New Roman" w:hAnsi="Times New Roman" w:cs="Times New Roman"/>
          <w:sz w:val="28"/>
          <w:szCs w:val="28"/>
          <w:lang w:val="uk-UA"/>
        </w:rPr>
        <w:t xml:space="preserve"> </w:t>
      </w:r>
      <w:proofErr w:type="spellStart"/>
      <w:r w:rsidR="000C7706">
        <w:rPr>
          <w:rFonts w:ascii="Times New Roman" w:hAnsi="Times New Roman" w:cs="Times New Roman"/>
          <w:sz w:val="28"/>
          <w:szCs w:val="28"/>
          <w:lang w:val="uk-UA"/>
        </w:rPr>
        <w:t>лингвистика</w:t>
      </w:r>
      <w:proofErr w:type="spellEnd"/>
      <w:r w:rsidR="000C7706">
        <w:rPr>
          <w:rFonts w:ascii="Times New Roman" w:hAnsi="Times New Roman" w:cs="Times New Roman"/>
          <w:sz w:val="28"/>
          <w:szCs w:val="28"/>
          <w:lang w:val="uk-UA"/>
        </w:rPr>
        <w:t xml:space="preserve"> / Э. </w:t>
      </w:r>
      <w:proofErr w:type="spellStart"/>
      <w:r w:rsidR="000C7706">
        <w:rPr>
          <w:rFonts w:ascii="Times New Roman" w:hAnsi="Times New Roman" w:cs="Times New Roman"/>
          <w:sz w:val="28"/>
          <w:szCs w:val="28"/>
          <w:lang w:val="uk-UA"/>
        </w:rPr>
        <w:t>Бенвенист</w:t>
      </w:r>
      <w:proofErr w:type="spellEnd"/>
      <w:r w:rsidR="000C7706">
        <w:rPr>
          <w:rFonts w:ascii="Times New Roman" w:hAnsi="Times New Roman" w:cs="Times New Roman"/>
          <w:sz w:val="28"/>
          <w:szCs w:val="28"/>
          <w:lang w:val="uk-UA"/>
        </w:rPr>
        <w:t xml:space="preserve">. – М.: </w:t>
      </w:r>
      <w:proofErr w:type="spellStart"/>
      <w:r w:rsidR="000C7706">
        <w:rPr>
          <w:rFonts w:ascii="Times New Roman" w:hAnsi="Times New Roman" w:cs="Times New Roman"/>
          <w:sz w:val="28"/>
          <w:szCs w:val="28"/>
          <w:lang w:val="uk-UA"/>
        </w:rPr>
        <w:t>Прогресс</w:t>
      </w:r>
      <w:proofErr w:type="spellEnd"/>
      <w:r w:rsidR="000C7706">
        <w:rPr>
          <w:rFonts w:ascii="Times New Roman" w:hAnsi="Times New Roman" w:cs="Times New Roman"/>
          <w:sz w:val="28"/>
          <w:szCs w:val="28"/>
          <w:lang w:val="uk-UA"/>
        </w:rPr>
        <w:t>, 1974. - 311</w:t>
      </w:r>
      <w:r w:rsidR="00357329" w:rsidRPr="00357329">
        <w:rPr>
          <w:rFonts w:ascii="Times New Roman" w:hAnsi="Times New Roman" w:cs="Times New Roman"/>
          <w:sz w:val="28"/>
          <w:szCs w:val="28"/>
        </w:rPr>
        <w:t xml:space="preserve"> с. </w:t>
      </w:r>
    </w:p>
    <w:p w:rsidR="00DC2450" w:rsidRPr="00D76922" w:rsidRDefault="00CE665C" w:rsidP="00DC2450">
      <w:pPr>
        <w:spacing w:before="30" w:after="0" w:line="360" w:lineRule="auto"/>
        <w:rPr>
          <w:rFonts w:ascii="Times New Roman" w:hAnsi="Times New Roman" w:cs="Times New Roman"/>
          <w:sz w:val="28"/>
          <w:szCs w:val="28"/>
        </w:rPr>
      </w:pPr>
      <w:r>
        <w:rPr>
          <w:rFonts w:ascii="Times New Roman" w:hAnsi="Times New Roman" w:cs="Times New Roman"/>
          <w:sz w:val="28"/>
          <w:szCs w:val="28"/>
          <w:lang w:val="uk-UA"/>
        </w:rPr>
        <w:t>2</w:t>
      </w:r>
      <w:r w:rsidR="007C07A5">
        <w:rPr>
          <w:rFonts w:ascii="Times New Roman" w:hAnsi="Times New Roman" w:cs="Times New Roman"/>
          <w:sz w:val="28"/>
          <w:szCs w:val="28"/>
          <w:lang w:val="uk-UA"/>
        </w:rPr>
        <w:t>.</w:t>
      </w:r>
      <w:r w:rsidR="000C7706">
        <w:rPr>
          <w:rFonts w:ascii="Times New Roman" w:hAnsi="Times New Roman" w:cs="Times New Roman"/>
          <w:sz w:val="28"/>
          <w:szCs w:val="28"/>
          <w:lang w:val="uk-UA"/>
        </w:rPr>
        <w:t xml:space="preserve"> </w:t>
      </w:r>
      <w:proofErr w:type="spellStart"/>
      <w:r w:rsidR="000C7706">
        <w:rPr>
          <w:rFonts w:ascii="Times New Roman" w:hAnsi="Times New Roman" w:cs="Times New Roman"/>
          <w:sz w:val="28"/>
          <w:szCs w:val="28"/>
          <w:lang w:val="uk-UA"/>
        </w:rPr>
        <w:t>Германов</w:t>
      </w:r>
      <w:proofErr w:type="spellEnd"/>
      <w:r w:rsidR="000C7706">
        <w:rPr>
          <w:rFonts w:ascii="Times New Roman" w:hAnsi="Times New Roman" w:cs="Times New Roman"/>
          <w:sz w:val="28"/>
          <w:szCs w:val="28"/>
          <w:lang w:val="uk-UA"/>
        </w:rPr>
        <w:t xml:space="preserve"> В. Г.</w:t>
      </w:r>
      <w:r w:rsidR="00EE5A77">
        <w:rPr>
          <w:rFonts w:ascii="Times New Roman" w:hAnsi="Times New Roman" w:cs="Times New Roman"/>
          <w:sz w:val="28"/>
          <w:szCs w:val="28"/>
          <w:lang w:val="uk-UA"/>
        </w:rPr>
        <w:t xml:space="preserve"> </w:t>
      </w:r>
      <w:proofErr w:type="spellStart"/>
      <w:r w:rsidR="00B11EAF" w:rsidRPr="00B11EAF">
        <w:rPr>
          <w:rFonts w:ascii="Times New Roman" w:hAnsi="Times New Roman" w:cs="Times New Roman"/>
          <w:sz w:val="28"/>
          <w:szCs w:val="28"/>
        </w:rPr>
        <w:t>Вплив</w:t>
      </w:r>
      <w:proofErr w:type="spellEnd"/>
      <w:r w:rsidR="00B11EAF" w:rsidRPr="00B11EAF">
        <w:rPr>
          <w:rFonts w:ascii="Times New Roman" w:hAnsi="Times New Roman" w:cs="Times New Roman"/>
          <w:sz w:val="28"/>
          <w:szCs w:val="28"/>
        </w:rPr>
        <w:t xml:space="preserve"> </w:t>
      </w:r>
      <w:proofErr w:type="spellStart"/>
      <w:r w:rsidR="00B11EAF" w:rsidRPr="00B11EAF">
        <w:rPr>
          <w:rFonts w:ascii="Times New Roman" w:hAnsi="Times New Roman" w:cs="Times New Roman"/>
          <w:sz w:val="28"/>
          <w:szCs w:val="28"/>
        </w:rPr>
        <w:t>засобів</w:t>
      </w:r>
      <w:proofErr w:type="spellEnd"/>
      <w:r w:rsidR="00B11EAF" w:rsidRPr="00B11EAF">
        <w:rPr>
          <w:rFonts w:ascii="Times New Roman" w:hAnsi="Times New Roman" w:cs="Times New Roman"/>
          <w:sz w:val="28"/>
          <w:szCs w:val="28"/>
        </w:rPr>
        <w:t xml:space="preserve">  </w:t>
      </w:r>
      <w:proofErr w:type="spellStart"/>
      <w:r w:rsidR="00B11EAF" w:rsidRPr="00B11EAF">
        <w:rPr>
          <w:rFonts w:ascii="Times New Roman" w:hAnsi="Times New Roman" w:cs="Times New Roman"/>
          <w:sz w:val="28"/>
          <w:szCs w:val="28"/>
        </w:rPr>
        <w:t>масо</w:t>
      </w:r>
      <w:r w:rsidR="00413370">
        <w:rPr>
          <w:rFonts w:ascii="Times New Roman" w:hAnsi="Times New Roman" w:cs="Times New Roman"/>
          <w:sz w:val="28"/>
          <w:szCs w:val="28"/>
        </w:rPr>
        <w:t>вої</w:t>
      </w:r>
      <w:proofErr w:type="spellEnd"/>
      <w:r w:rsidR="00413370">
        <w:rPr>
          <w:rFonts w:ascii="Times New Roman" w:hAnsi="Times New Roman" w:cs="Times New Roman"/>
          <w:sz w:val="28"/>
          <w:szCs w:val="28"/>
        </w:rPr>
        <w:t xml:space="preserve"> </w:t>
      </w:r>
      <w:proofErr w:type="spellStart"/>
      <w:r w:rsidR="00413370">
        <w:rPr>
          <w:rFonts w:ascii="Times New Roman" w:hAnsi="Times New Roman" w:cs="Times New Roman"/>
          <w:sz w:val="28"/>
          <w:szCs w:val="28"/>
        </w:rPr>
        <w:t>інформації</w:t>
      </w:r>
      <w:proofErr w:type="spellEnd"/>
      <w:r w:rsidR="00413370">
        <w:rPr>
          <w:rFonts w:ascii="Times New Roman" w:hAnsi="Times New Roman" w:cs="Times New Roman"/>
          <w:sz w:val="28"/>
          <w:szCs w:val="28"/>
        </w:rPr>
        <w:t xml:space="preserve"> на </w:t>
      </w:r>
      <w:proofErr w:type="spellStart"/>
      <w:proofErr w:type="gramStart"/>
      <w:r w:rsidR="00413370">
        <w:rPr>
          <w:rFonts w:ascii="Times New Roman" w:hAnsi="Times New Roman" w:cs="Times New Roman"/>
          <w:sz w:val="28"/>
          <w:szCs w:val="28"/>
        </w:rPr>
        <w:t>п</w:t>
      </w:r>
      <w:proofErr w:type="gramEnd"/>
      <w:r w:rsidR="00413370">
        <w:rPr>
          <w:rFonts w:ascii="Times New Roman" w:hAnsi="Times New Roman" w:cs="Times New Roman"/>
          <w:sz w:val="28"/>
          <w:szCs w:val="28"/>
        </w:rPr>
        <w:t>ідсвідомість</w:t>
      </w:r>
      <w:proofErr w:type="spellEnd"/>
      <w:r w:rsidR="00413370" w:rsidRPr="00413370">
        <w:rPr>
          <w:rFonts w:ascii="Times New Roman" w:hAnsi="Times New Roman" w:cs="Times New Roman"/>
          <w:sz w:val="28"/>
          <w:szCs w:val="28"/>
        </w:rPr>
        <w:t>:</w:t>
      </w:r>
      <w:r w:rsidR="00413370">
        <w:rPr>
          <w:rFonts w:ascii="Times New Roman" w:hAnsi="Times New Roman" w:cs="Times New Roman"/>
          <w:sz w:val="28"/>
          <w:szCs w:val="28"/>
        </w:rPr>
        <w:t xml:space="preserve"> </w:t>
      </w:r>
      <w:proofErr w:type="spellStart"/>
      <w:r w:rsidR="00413370" w:rsidRPr="00413370">
        <w:rPr>
          <w:rFonts w:ascii="Times New Roman" w:hAnsi="Times New Roman" w:cs="Times New Roman"/>
          <w:sz w:val="28"/>
          <w:szCs w:val="28"/>
        </w:rPr>
        <w:t>д</w:t>
      </w:r>
      <w:r w:rsidR="00B11EAF" w:rsidRPr="00B11EAF">
        <w:rPr>
          <w:rFonts w:ascii="Times New Roman" w:hAnsi="Times New Roman" w:cs="Times New Roman"/>
          <w:sz w:val="28"/>
          <w:szCs w:val="28"/>
        </w:rPr>
        <w:t>ис</w:t>
      </w:r>
      <w:proofErr w:type="spellEnd"/>
      <w:r w:rsidR="00B11EAF" w:rsidRPr="00B11EAF">
        <w:rPr>
          <w:rFonts w:ascii="Times New Roman" w:hAnsi="Times New Roman" w:cs="Times New Roman"/>
          <w:sz w:val="28"/>
          <w:szCs w:val="28"/>
        </w:rPr>
        <w:t xml:space="preserve">. …канд. </w:t>
      </w:r>
      <w:proofErr w:type="spellStart"/>
      <w:r w:rsidR="00B11EAF" w:rsidRPr="00B11EAF">
        <w:rPr>
          <w:rFonts w:ascii="Times New Roman" w:hAnsi="Times New Roman" w:cs="Times New Roman"/>
          <w:sz w:val="28"/>
          <w:szCs w:val="28"/>
        </w:rPr>
        <w:t>філол</w:t>
      </w:r>
      <w:proofErr w:type="spellEnd"/>
      <w:r w:rsidR="00B11EAF" w:rsidRPr="00B11EAF">
        <w:rPr>
          <w:rFonts w:ascii="Times New Roman" w:hAnsi="Times New Roman" w:cs="Times New Roman"/>
          <w:sz w:val="28"/>
          <w:szCs w:val="28"/>
        </w:rPr>
        <w:t xml:space="preserve">. </w:t>
      </w:r>
      <w:r w:rsidR="00413370" w:rsidRPr="00413370">
        <w:rPr>
          <w:rFonts w:ascii="Times New Roman" w:hAnsi="Times New Roman" w:cs="Times New Roman"/>
          <w:sz w:val="28"/>
          <w:szCs w:val="28"/>
        </w:rPr>
        <w:t>н. /</w:t>
      </w:r>
      <w:r w:rsidR="00413370">
        <w:rPr>
          <w:rFonts w:ascii="Times New Roman" w:hAnsi="Times New Roman" w:cs="Times New Roman"/>
          <w:sz w:val="28"/>
          <w:szCs w:val="28"/>
        </w:rPr>
        <w:t xml:space="preserve"> В</w:t>
      </w:r>
      <w:r w:rsidR="00413370" w:rsidRPr="00413370">
        <w:rPr>
          <w:rFonts w:ascii="Times New Roman" w:hAnsi="Times New Roman" w:cs="Times New Roman"/>
          <w:sz w:val="28"/>
          <w:szCs w:val="28"/>
        </w:rPr>
        <w:t>. Г</w:t>
      </w:r>
      <w:r w:rsidR="00B11EAF" w:rsidRPr="00D76922">
        <w:rPr>
          <w:rFonts w:ascii="Times New Roman" w:hAnsi="Times New Roman" w:cs="Times New Roman"/>
          <w:sz w:val="28"/>
          <w:szCs w:val="28"/>
        </w:rPr>
        <w:t>.</w:t>
      </w:r>
      <w:r w:rsidR="00413370" w:rsidRPr="00413370">
        <w:rPr>
          <w:rFonts w:ascii="Times New Roman" w:hAnsi="Times New Roman" w:cs="Times New Roman"/>
          <w:sz w:val="28"/>
          <w:szCs w:val="28"/>
        </w:rPr>
        <w:t xml:space="preserve"> Германов</w:t>
      </w:r>
      <w:r w:rsidR="00D76922" w:rsidRPr="00D76922">
        <w:rPr>
          <w:rFonts w:ascii="Times New Roman" w:hAnsi="Times New Roman" w:cs="Times New Roman"/>
          <w:sz w:val="28"/>
          <w:szCs w:val="28"/>
        </w:rPr>
        <w:t xml:space="preserve">.: </w:t>
      </w:r>
      <w:proofErr w:type="spellStart"/>
      <w:r w:rsidR="00D76922" w:rsidRPr="00D76922">
        <w:rPr>
          <w:rFonts w:ascii="Times New Roman" w:hAnsi="Times New Roman" w:cs="Times New Roman"/>
          <w:sz w:val="28"/>
          <w:szCs w:val="28"/>
        </w:rPr>
        <w:t>Київський</w:t>
      </w:r>
      <w:proofErr w:type="spellEnd"/>
      <w:r w:rsidR="00D76922" w:rsidRPr="00D76922">
        <w:rPr>
          <w:rFonts w:ascii="Times New Roman" w:hAnsi="Times New Roman" w:cs="Times New Roman"/>
          <w:sz w:val="28"/>
          <w:szCs w:val="28"/>
        </w:rPr>
        <w:t xml:space="preserve"> нац. ун-т </w:t>
      </w:r>
      <w:proofErr w:type="spellStart"/>
      <w:r w:rsidR="00D76922" w:rsidRPr="00D76922">
        <w:rPr>
          <w:rFonts w:ascii="Times New Roman" w:hAnsi="Times New Roman" w:cs="Times New Roman"/>
          <w:sz w:val="28"/>
          <w:szCs w:val="28"/>
        </w:rPr>
        <w:t>ім.Т</w:t>
      </w:r>
      <w:proofErr w:type="spellEnd"/>
      <w:r w:rsidR="00D76922" w:rsidRPr="00D76922">
        <w:rPr>
          <w:rFonts w:ascii="Times New Roman" w:hAnsi="Times New Roman" w:cs="Times New Roman"/>
          <w:sz w:val="28"/>
          <w:szCs w:val="28"/>
        </w:rPr>
        <w:t xml:space="preserve">. </w:t>
      </w:r>
      <w:proofErr w:type="spellStart"/>
      <w:r w:rsidR="00D76922" w:rsidRPr="00D76922">
        <w:rPr>
          <w:rFonts w:ascii="Times New Roman" w:hAnsi="Times New Roman" w:cs="Times New Roman"/>
          <w:sz w:val="28"/>
          <w:szCs w:val="28"/>
        </w:rPr>
        <w:t>Шевченка</w:t>
      </w:r>
      <w:proofErr w:type="spellEnd"/>
      <w:r w:rsidR="00D76922" w:rsidRPr="00D76922">
        <w:rPr>
          <w:rFonts w:ascii="Times New Roman" w:hAnsi="Times New Roman" w:cs="Times New Roman"/>
          <w:sz w:val="28"/>
          <w:szCs w:val="28"/>
        </w:rPr>
        <w:t xml:space="preserve">, Ун-т </w:t>
      </w:r>
      <w:proofErr w:type="spellStart"/>
      <w:r w:rsidR="00D76922" w:rsidRPr="00D76922">
        <w:rPr>
          <w:rFonts w:ascii="Times New Roman" w:hAnsi="Times New Roman" w:cs="Times New Roman"/>
          <w:sz w:val="28"/>
          <w:szCs w:val="28"/>
        </w:rPr>
        <w:t>журналістики</w:t>
      </w:r>
      <w:proofErr w:type="spellEnd"/>
      <w:r w:rsidR="00D76922" w:rsidRPr="00D76922">
        <w:rPr>
          <w:rFonts w:ascii="Times New Roman" w:hAnsi="Times New Roman" w:cs="Times New Roman"/>
          <w:sz w:val="28"/>
          <w:szCs w:val="28"/>
        </w:rPr>
        <w:t>, 2003. – 174с.</w:t>
      </w:r>
      <w:r w:rsidR="00DC2450">
        <w:rPr>
          <w:rFonts w:ascii="Times New Roman" w:hAnsi="Times New Roman" w:cs="Times New Roman"/>
          <w:sz w:val="28"/>
          <w:szCs w:val="28"/>
        </w:rPr>
        <w:t xml:space="preserve">  </w:t>
      </w:r>
    </w:p>
    <w:p w:rsidR="007B21B1" w:rsidRPr="00526123" w:rsidRDefault="00D76922" w:rsidP="007B21B1">
      <w:pPr>
        <w:spacing w:before="30" w:after="0" w:line="360" w:lineRule="auto"/>
        <w:rPr>
          <w:rFonts w:ascii="Times New Roman" w:hAnsi="Times New Roman" w:cs="Times New Roman"/>
          <w:sz w:val="28"/>
          <w:szCs w:val="28"/>
        </w:rPr>
      </w:pPr>
      <w:r w:rsidRPr="00D76922">
        <w:rPr>
          <w:rFonts w:ascii="Times New Roman" w:hAnsi="Times New Roman" w:cs="Times New Roman"/>
          <w:sz w:val="28"/>
          <w:szCs w:val="28"/>
        </w:rPr>
        <w:t>3</w:t>
      </w:r>
      <w:r w:rsidR="00DC2450">
        <w:rPr>
          <w:rFonts w:ascii="Times New Roman" w:hAnsi="Times New Roman" w:cs="Times New Roman"/>
          <w:sz w:val="28"/>
          <w:szCs w:val="28"/>
          <w:lang w:val="uk-UA"/>
        </w:rPr>
        <w:t xml:space="preserve">. </w:t>
      </w:r>
      <w:r w:rsidR="007C07A5">
        <w:rPr>
          <w:rFonts w:ascii="Times New Roman" w:hAnsi="Times New Roman" w:cs="Times New Roman"/>
          <w:sz w:val="28"/>
          <w:szCs w:val="28"/>
          <w:lang w:val="uk-UA"/>
        </w:rPr>
        <w:t>Гуменюк Н.</w:t>
      </w:r>
      <w:r w:rsidRPr="00D76922">
        <w:rPr>
          <w:rFonts w:ascii="Times New Roman" w:hAnsi="Times New Roman" w:cs="Times New Roman"/>
          <w:sz w:val="28"/>
          <w:szCs w:val="28"/>
        </w:rPr>
        <w:t xml:space="preserve"> </w:t>
      </w:r>
      <w:r w:rsidR="007C07A5">
        <w:rPr>
          <w:rFonts w:ascii="Times New Roman" w:hAnsi="Times New Roman" w:cs="Times New Roman"/>
          <w:sz w:val="28"/>
          <w:szCs w:val="28"/>
          <w:lang w:val="uk-UA"/>
        </w:rPr>
        <w:t xml:space="preserve">Г. </w:t>
      </w:r>
      <w:proofErr w:type="spellStart"/>
      <w:r w:rsidR="007C07A5">
        <w:rPr>
          <w:rFonts w:ascii="Times New Roman" w:hAnsi="Times New Roman" w:cs="Times New Roman"/>
          <w:sz w:val="28"/>
          <w:szCs w:val="28"/>
          <w:lang w:val="uk-UA"/>
        </w:rPr>
        <w:t>Дейктические</w:t>
      </w:r>
      <w:proofErr w:type="spellEnd"/>
      <w:r w:rsidRPr="00D76922">
        <w:rPr>
          <w:rFonts w:ascii="Times New Roman" w:hAnsi="Times New Roman" w:cs="Times New Roman"/>
          <w:sz w:val="28"/>
          <w:szCs w:val="28"/>
        </w:rPr>
        <w:t xml:space="preserve"> </w:t>
      </w:r>
      <w:proofErr w:type="spellStart"/>
      <w:r w:rsidR="007C07A5">
        <w:rPr>
          <w:rFonts w:ascii="Times New Roman" w:hAnsi="Times New Roman" w:cs="Times New Roman"/>
          <w:sz w:val="28"/>
          <w:szCs w:val="28"/>
          <w:lang w:val="uk-UA"/>
        </w:rPr>
        <w:t>маркеры</w:t>
      </w:r>
      <w:proofErr w:type="spellEnd"/>
      <w:r w:rsidRPr="00D76922">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как</w:t>
      </w:r>
      <w:proofErr w:type="spellEnd"/>
      <w:r>
        <w:rPr>
          <w:rFonts w:ascii="Times New Roman" w:hAnsi="Times New Roman" w:cs="Times New Roman"/>
          <w:sz w:val="28"/>
          <w:szCs w:val="28"/>
          <w:lang w:val="uk-UA"/>
        </w:rPr>
        <w:t xml:space="preserve"> фактор , </w:t>
      </w:r>
      <w:proofErr w:type="spellStart"/>
      <w:r>
        <w:rPr>
          <w:rFonts w:ascii="Times New Roman" w:hAnsi="Times New Roman" w:cs="Times New Roman"/>
          <w:sz w:val="28"/>
          <w:szCs w:val="28"/>
          <w:lang w:val="uk-UA"/>
        </w:rPr>
        <w:t>вл</w:t>
      </w:r>
      <w:proofErr w:type="spellEnd"/>
      <w:r w:rsidRPr="00D76922">
        <w:rPr>
          <w:rFonts w:ascii="Times New Roman" w:hAnsi="Times New Roman" w:cs="Times New Roman"/>
          <w:sz w:val="28"/>
          <w:szCs w:val="28"/>
        </w:rPr>
        <w:t>и</w:t>
      </w:r>
      <w:proofErr w:type="spellStart"/>
      <w:r w:rsidR="007C07A5">
        <w:rPr>
          <w:rFonts w:ascii="Times New Roman" w:hAnsi="Times New Roman" w:cs="Times New Roman"/>
          <w:sz w:val="28"/>
          <w:szCs w:val="28"/>
          <w:lang w:val="uk-UA"/>
        </w:rPr>
        <w:t>яющий</w:t>
      </w:r>
      <w:proofErr w:type="spellEnd"/>
      <w:r w:rsidR="007C07A5">
        <w:rPr>
          <w:rFonts w:ascii="Times New Roman" w:hAnsi="Times New Roman" w:cs="Times New Roman"/>
          <w:sz w:val="28"/>
          <w:szCs w:val="28"/>
          <w:lang w:val="uk-UA"/>
        </w:rPr>
        <w:t xml:space="preserve"> на </w:t>
      </w:r>
      <w:proofErr w:type="spellStart"/>
      <w:r w:rsidR="007C07A5">
        <w:rPr>
          <w:rFonts w:ascii="Times New Roman" w:hAnsi="Times New Roman" w:cs="Times New Roman"/>
          <w:sz w:val="28"/>
          <w:szCs w:val="28"/>
          <w:lang w:val="uk-UA"/>
        </w:rPr>
        <w:t>реализацию</w:t>
      </w:r>
      <w:proofErr w:type="spellEnd"/>
      <w:r w:rsidRPr="00D76922">
        <w:rPr>
          <w:rFonts w:ascii="Times New Roman" w:hAnsi="Times New Roman" w:cs="Times New Roman"/>
          <w:sz w:val="28"/>
          <w:szCs w:val="28"/>
        </w:rPr>
        <w:t xml:space="preserve"> </w:t>
      </w:r>
      <w:proofErr w:type="spellStart"/>
      <w:r w:rsidR="007C07A5">
        <w:rPr>
          <w:rFonts w:ascii="Times New Roman" w:hAnsi="Times New Roman" w:cs="Times New Roman"/>
          <w:sz w:val="28"/>
          <w:szCs w:val="28"/>
          <w:lang w:val="uk-UA"/>
        </w:rPr>
        <w:t>категории</w:t>
      </w:r>
      <w:proofErr w:type="spellEnd"/>
      <w:r w:rsidRPr="00D76922">
        <w:rPr>
          <w:rFonts w:ascii="Times New Roman" w:hAnsi="Times New Roman" w:cs="Times New Roman"/>
          <w:sz w:val="28"/>
          <w:szCs w:val="28"/>
        </w:rPr>
        <w:t xml:space="preserve"> </w:t>
      </w:r>
      <w:proofErr w:type="spellStart"/>
      <w:r w:rsidR="00DC2450">
        <w:rPr>
          <w:rFonts w:ascii="Times New Roman" w:hAnsi="Times New Roman" w:cs="Times New Roman"/>
          <w:sz w:val="28"/>
          <w:szCs w:val="28"/>
          <w:lang w:val="uk-UA"/>
        </w:rPr>
        <w:t>оценки</w:t>
      </w:r>
      <w:proofErr w:type="spellEnd"/>
      <w:r w:rsidR="00DC2450">
        <w:rPr>
          <w:rFonts w:ascii="Times New Roman" w:hAnsi="Times New Roman" w:cs="Times New Roman"/>
          <w:sz w:val="28"/>
          <w:szCs w:val="28"/>
          <w:lang w:val="uk-UA"/>
        </w:rPr>
        <w:t xml:space="preserve"> в </w:t>
      </w:r>
      <w:proofErr w:type="spellStart"/>
      <w:r w:rsidR="00DC2450">
        <w:rPr>
          <w:rFonts w:ascii="Times New Roman" w:hAnsi="Times New Roman" w:cs="Times New Roman"/>
          <w:sz w:val="28"/>
          <w:szCs w:val="28"/>
          <w:lang w:val="uk-UA"/>
        </w:rPr>
        <w:t>тексте</w:t>
      </w:r>
      <w:proofErr w:type="spellEnd"/>
      <w:r w:rsidR="00DC2450">
        <w:rPr>
          <w:rFonts w:ascii="Times New Roman" w:hAnsi="Times New Roman" w:cs="Times New Roman"/>
          <w:sz w:val="28"/>
          <w:szCs w:val="28"/>
          <w:lang w:val="uk-UA"/>
        </w:rPr>
        <w:t xml:space="preserve"> ( на </w:t>
      </w:r>
      <w:proofErr w:type="spellStart"/>
      <w:r>
        <w:rPr>
          <w:rFonts w:ascii="Times New Roman" w:hAnsi="Times New Roman" w:cs="Times New Roman"/>
          <w:sz w:val="28"/>
          <w:szCs w:val="28"/>
          <w:lang w:val="uk-UA"/>
        </w:rPr>
        <w:t>материале</w:t>
      </w:r>
      <w:proofErr w:type="spellEnd"/>
      <w:r w:rsidRPr="00D76922">
        <w:rPr>
          <w:rFonts w:ascii="Times New Roman" w:hAnsi="Times New Roman" w:cs="Times New Roman"/>
          <w:sz w:val="28"/>
          <w:szCs w:val="28"/>
        </w:rPr>
        <w:t xml:space="preserve"> </w:t>
      </w:r>
      <w:proofErr w:type="spellStart"/>
      <w:r w:rsidR="007C07A5">
        <w:rPr>
          <w:rFonts w:ascii="Times New Roman" w:hAnsi="Times New Roman" w:cs="Times New Roman"/>
          <w:sz w:val="28"/>
          <w:szCs w:val="28"/>
          <w:lang w:val="uk-UA"/>
        </w:rPr>
        <w:t>англоязычной</w:t>
      </w:r>
      <w:proofErr w:type="spellEnd"/>
      <w:r w:rsidRPr="00D76922">
        <w:rPr>
          <w:rFonts w:ascii="Times New Roman" w:hAnsi="Times New Roman" w:cs="Times New Roman"/>
          <w:sz w:val="28"/>
          <w:szCs w:val="28"/>
        </w:rPr>
        <w:t xml:space="preserve"> </w:t>
      </w:r>
      <w:proofErr w:type="spellStart"/>
      <w:r w:rsidR="007C07A5">
        <w:rPr>
          <w:rFonts w:ascii="Times New Roman" w:hAnsi="Times New Roman" w:cs="Times New Roman"/>
          <w:sz w:val="28"/>
          <w:szCs w:val="28"/>
          <w:lang w:val="uk-UA"/>
        </w:rPr>
        <w:t>прессы</w:t>
      </w:r>
      <w:proofErr w:type="spellEnd"/>
      <w:r w:rsidR="007C07A5">
        <w:rPr>
          <w:rFonts w:ascii="Times New Roman" w:hAnsi="Times New Roman" w:cs="Times New Roman"/>
          <w:sz w:val="28"/>
          <w:szCs w:val="28"/>
          <w:lang w:val="uk-UA"/>
        </w:rPr>
        <w:t xml:space="preserve"> и </w:t>
      </w:r>
      <w:proofErr w:type="spellStart"/>
      <w:r w:rsidR="00413370">
        <w:rPr>
          <w:rFonts w:ascii="Times New Roman" w:hAnsi="Times New Roman" w:cs="Times New Roman"/>
          <w:sz w:val="28"/>
          <w:szCs w:val="28"/>
          <w:lang w:val="uk-UA"/>
        </w:rPr>
        <w:t>рекламы</w:t>
      </w:r>
      <w:proofErr w:type="spellEnd"/>
      <w:r w:rsidR="00413370">
        <w:rPr>
          <w:rFonts w:ascii="Times New Roman" w:hAnsi="Times New Roman" w:cs="Times New Roman"/>
          <w:sz w:val="28"/>
          <w:szCs w:val="28"/>
          <w:lang w:val="uk-UA"/>
        </w:rPr>
        <w:t>)</w:t>
      </w:r>
      <w:r w:rsidR="00413370" w:rsidRPr="00413370">
        <w:rPr>
          <w:rFonts w:ascii="Times New Roman" w:hAnsi="Times New Roman" w:cs="Times New Roman"/>
          <w:sz w:val="28"/>
          <w:szCs w:val="28"/>
        </w:rPr>
        <w:t>:</w:t>
      </w:r>
      <w:r w:rsidRPr="00D76922">
        <w:rPr>
          <w:rFonts w:ascii="Times New Roman" w:hAnsi="Times New Roman" w:cs="Times New Roman"/>
          <w:sz w:val="28"/>
          <w:szCs w:val="28"/>
        </w:rPr>
        <w:t xml:space="preserve"> </w:t>
      </w:r>
      <w:r w:rsidR="00413370" w:rsidRPr="00413370">
        <w:rPr>
          <w:rFonts w:ascii="Times New Roman" w:hAnsi="Times New Roman" w:cs="Times New Roman"/>
          <w:sz w:val="28"/>
          <w:szCs w:val="28"/>
        </w:rPr>
        <w:t>д</w:t>
      </w:r>
      <w:r w:rsidR="00E425ED">
        <w:rPr>
          <w:rFonts w:ascii="Times New Roman" w:hAnsi="Times New Roman" w:cs="Times New Roman"/>
          <w:sz w:val="28"/>
          <w:szCs w:val="28"/>
          <w:lang w:val="uk-UA"/>
        </w:rPr>
        <w:t xml:space="preserve">исс. … </w:t>
      </w:r>
      <w:proofErr w:type="spellStart"/>
      <w:r w:rsidR="00E425ED">
        <w:rPr>
          <w:rFonts w:ascii="Times New Roman" w:hAnsi="Times New Roman" w:cs="Times New Roman"/>
          <w:sz w:val="28"/>
          <w:szCs w:val="28"/>
          <w:lang w:val="uk-UA"/>
        </w:rPr>
        <w:t>канд.филол.наук</w:t>
      </w:r>
      <w:proofErr w:type="spellEnd"/>
      <w:r w:rsidR="00E425ED">
        <w:rPr>
          <w:rFonts w:ascii="Times New Roman" w:hAnsi="Times New Roman" w:cs="Times New Roman"/>
          <w:sz w:val="28"/>
          <w:szCs w:val="28"/>
          <w:lang w:val="uk-UA"/>
        </w:rPr>
        <w:t xml:space="preserve">. </w:t>
      </w:r>
      <w:r w:rsidR="00413370">
        <w:rPr>
          <w:rFonts w:ascii="Times New Roman" w:hAnsi="Times New Roman" w:cs="Times New Roman"/>
          <w:sz w:val="28"/>
          <w:szCs w:val="28"/>
        </w:rPr>
        <w:t>10.02.04</w:t>
      </w:r>
      <w:r w:rsidR="00413370" w:rsidRPr="00413370">
        <w:rPr>
          <w:rFonts w:ascii="Times New Roman" w:hAnsi="Times New Roman" w:cs="Times New Roman"/>
          <w:sz w:val="28"/>
          <w:szCs w:val="28"/>
        </w:rPr>
        <w:t xml:space="preserve"> / Н. Г. </w:t>
      </w:r>
      <w:proofErr w:type="spellStart"/>
      <w:r w:rsidR="00413370" w:rsidRPr="00413370">
        <w:rPr>
          <w:rFonts w:ascii="Times New Roman" w:hAnsi="Times New Roman" w:cs="Times New Roman"/>
          <w:sz w:val="28"/>
          <w:szCs w:val="28"/>
        </w:rPr>
        <w:t>Гуменюк</w:t>
      </w:r>
      <w:proofErr w:type="spellEnd"/>
      <w:proofErr w:type="gramStart"/>
      <w:r w:rsidR="00413370" w:rsidRPr="00413370">
        <w:rPr>
          <w:rFonts w:ascii="Times New Roman" w:hAnsi="Times New Roman" w:cs="Times New Roman"/>
          <w:sz w:val="28"/>
          <w:szCs w:val="28"/>
        </w:rPr>
        <w:t xml:space="preserve"> :</w:t>
      </w:r>
      <w:proofErr w:type="gramEnd"/>
      <w:r w:rsidR="00E425ED">
        <w:rPr>
          <w:rFonts w:ascii="Times New Roman" w:hAnsi="Times New Roman" w:cs="Times New Roman"/>
          <w:sz w:val="28"/>
          <w:szCs w:val="28"/>
          <w:lang w:val="uk-UA"/>
        </w:rPr>
        <w:t xml:space="preserve"> </w:t>
      </w:r>
      <w:proofErr w:type="spellStart"/>
      <w:r w:rsidR="00E425ED">
        <w:rPr>
          <w:rFonts w:ascii="Times New Roman" w:hAnsi="Times New Roman" w:cs="Times New Roman"/>
          <w:sz w:val="28"/>
          <w:szCs w:val="28"/>
          <w:lang w:val="uk-UA"/>
        </w:rPr>
        <w:t>Киев</w:t>
      </w:r>
      <w:r w:rsidR="00413370" w:rsidRPr="00413370">
        <w:rPr>
          <w:rFonts w:ascii="Times New Roman" w:hAnsi="Times New Roman" w:cs="Times New Roman"/>
          <w:sz w:val="28"/>
          <w:szCs w:val="28"/>
        </w:rPr>
        <w:t>ский</w:t>
      </w:r>
      <w:proofErr w:type="spellEnd"/>
      <w:r w:rsidR="00413370" w:rsidRPr="00413370">
        <w:rPr>
          <w:rFonts w:ascii="Times New Roman" w:hAnsi="Times New Roman" w:cs="Times New Roman"/>
          <w:sz w:val="28"/>
          <w:szCs w:val="28"/>
        </w:rPr>
        <w:t xml:space="preserve"> </w:t>
      </w:r>
      <w:proofErr w:type="spellStart"/>
      <w:r w:rsidR="00413370" w:rsidRPr="00413370">
        <w:rPr>
          <w:rFonts w:ascii="Times New Roman" w:hAnsi="Times New Roman" w:cs="Times New Roman"/>
          <w:sz w:val="28"/>
          <w:szCs w:val="28"/>
        </w:rPr>
        <w:t>государственний</w:t>
      </w:r>
      <w:proofErr w:type="spellEnd"/>
      <w:r w:rsidR="00413370" w:rsidRPr="00413370">
        <w:rPr>
          <w:rFonts w:ascii="Times New Roman" w:hAnsi="Times New Roman" w:cs="Times New Roman"/>
          <w:sz w:val="28"/>
          <w:szCs w:val="28"/>
        </w:rPr>
        <w:t xml:space="preserve">  лингвистический ун-т</w:t>
      </w:r>
      <w:r w:rsidR="00E425ED">
        <w:rPr>
          <w:rFonts w:ascii="Times New Roman" w:hAnsi="Times New Roman" w:cs="Times New Roman"/>
          <w:sz w:val="28"/>
          <w:szCs w:val="28"/>
          <w:lang w:val="uk-UA"/>
        </w:rPr>
        <w:t>, 1996. – 169с.</w:t>
      </w:r>
    </w:p>
    <w:p w:rsidR="00E425ED" w:rsidRPr="00573B18" w:rsidRDefault="00413370" w:rsidP="00573B18">
      <w:pPr>
        <w:tabs>
          <w:tab w:val="left" w:pos="8505"/>
        </w:tabs>
        <w:spacing w:before="30" w:after="0" w:line="360" w:lineRule="auto"/>
        <w:rPr>
          <w:rFonts w:ascii="Times New Roman" w:hAnsi="Times New Roman" w:cs="Times New Roman"/>
          <w:sz w:val="28"/>
          <w:szCs w:val="28"/>
        </w:rPr>
      </w:pPr>
      <w:r w:rsidRPr="00EB47F2">
        <w:rPr>
          <w:rFonts w:ascii="Times New Roman" w:hAnsi="Times New Roman" w:cs="Times New Roman"/>
          <w:sz w:val="28"/>
          <w:szCs w:val="28"/>
        </w:rPr>
        <w:t>4</w:t>
      </w:r>
      <w:r w:rsidR="00EB47F2">
        <w:rPr>
          <w:rFonts w:ascii="Times New Roman" w:hAnsi="Times New Roman" w:cs="Times New Roman"/>
          <w:sz w:val="28"/>
          <w:szCs w:val="28"/>
          <w:lang w:val="uk-UA"/>
        </w:rPr>
        <w:t>.</w:t>
      </w:r>
      <w:r w:rsidR="00EB47F2" w:rsidRPr="00EB47F2">
        <w:rPr>
          <w:rFonts w:ascii="Times New Roman" w:hAnsi="Times New Roman" w:cs="Times New Roman"/>
          <w:sz w:val="28"/>
          <w:szCs w:val="28"/>
        </w:rPr>
        <w:t xml:space="preserve"> Землянова Л.</w:t>
      </w:r>
      <w:r w:rsidR="00EB47F2" w:rsidRPr="00573B18">
        <w:rPr>
          <w:rFonts w:ascii="Times New Roman" w:hAnsi="Times New Roman" w:cs="Times New Roman"/>
          <w:sz w:val="28"/>
          <w:szCs w:val="28"/>
        </w:rPr>
        <w:t xml:space="preserve"> </w:t>
      </w:r>
      <w:r w:rsidR="00EB47F2" w:rsidRPr="00EB47F2">
        <w:rPr>
          <w:rFonts w:ascii="Times New Roman" w:hAnsi="Times New Roman" w:cs="Times New Roman"/>
          <w:sz w:val="28"/>
          <w:szCs w:val="28"/>
        </w:rPr>
        <w:t>И.</w:t>
      </w:r>
      <w:r w:rsidR="00357329">
        <w:rPr>
          <w:rFonts w:ascii="Times New Roman" w:hAnsi="Times New Roman" w:cs="Times New Roman"/>
          <w:sz w:val="28"/>
          <w:szCs w:val="28"/>
          <w:lang w:val="uk-UA"/>
        </w:rPr>
        <w:t xml:space="preserve"> </w:t>
      </w:r>
      <w:proofErr w:type="spellStart"/>
      <w:r w:rsidR="00EB47F2" w:rsidRPr="00573B18">
        <w:rPr>
          <w:rFonts w:ascii="Times New Roman" w:hAnsi="Times New Roman" w:cs="Times New Roman"/>
          <w:sz w:val="28"/>
          <w:szCs w:val="28"/>
        </w:rPr>
        <w:t>Коммуникативистика</w:t>
      </w:r>
      <w:proofErr w:type="spellEnd"/>
      <w:r w:rsidR="00EB47F2" w:rsidRPr="00573B18">
        <w:rPr>
          <w:rFonts w:ascii="Times New Roman" w:hAnsi="Times New Roman" w:cs="Times New Roman"/>
          <w:sz w:val="28"/>
          <w:szCs w:val="28"/>
        </w:rPr>
        <w:t xml:space="preserve"> и средства  информации</w:t>
      </w:r>
      <w:r w:rsidR="00573B18" w:rsidRPr="00573B18">
        <w:rPr>
          <w:rFonts w:ascii="Times New Roman" w:hAnsi="Times New Roman" w:cs="Times New Roman"/>
          <w:sz w:val="28"/>
          <w:szCs w:val="28"/>
        </w:rPr>
        <w:t xml:space="preserve">: Англо </w:t>
      </w:r>
      <w:proofErr w:type="gramStart"/>
      <w:r w:rsidR="00573B18" w:rsidRPr="00573B18">
        <w:rPr>
          <w:rFonts w:ascii="Times New Roman" w:hAnsi="Times New Roman" w:cs="Times New Roman"/>
          <w:sz w:val="28"/>
          <w:szCs w:val="28"/>
        </w:rPr>
        <w:t>-р</w:t>
      </w:r>
      <w:proofErr w:type="gramEnd"/>
      <w:r w:rsidR="00573B18" w:rsidRPr="00573B18">
        <w:rPr>
          <w:rFonts w:ascii="Times New Roman" w:hAnsi="Times New Roman" w:cs="Times New Roman"/>
          <w:sz w:val="28"/>
          <w:szCs w:val="28"/>
        </w:rPr>
        <w:t xml:space="preserve">усский толковый </w:t>
      </w:r>
      <w:r w:rsidR="00357329">
        <w:rPr>
          <w:rFonts w:ascii="Times New Roman" w:hAnsi="Times New Roman" w:cs="Times New Roman"/>
          <w:sz w:val="28"/>
          <w:szCs w:val="28"/>
          <w:lang w:val="uk-UA"/>
        </w:rPr>
        <w:t>с</w:t>
      </w:r>
      <w:proofErr w:type="spellStart"/>
      <w:r w:rsidR="00573B18">
        <w:rPr>
          <w:rFonts w:ascii="Times New Roman" w:hAnsi="Times New Roman" w:cs="Times New Roman"/>
          <w:sz w:val="28"/>
          <w:szCs w:val="28"/>
        </w:rPr>
        <w:t>ловарь</w:t>
      </w:r>
      <w:proofErr w:type="spellEnd"/>
      <w:r w:rsidR="00573B18">
        <w:rPr>
          <w:rFonts w:ascii="Times New Roman" w:hAnsi="Times New Roman" w:cs="Times New Roman"/>
          <w:sz w:val="28"/>
          <w:szCs w:val="28"/>
        </w:rPr>
        <w:t xml:space="preserve"> концептов и т</w:t>
      </w:r>
      <w:r w:rsidR="00573B18" w:rsidRPr="00573B18">
        <w:rPr>
          <w:rFonts w:ascii="Times New Roman" w:hAnsi="Times New Roman" w:cs="Times New Roman"/>
          <w:sz w:val="28"/>
          <w:szCs w:val="28"/>
        </w:rPr>
        <w:t>ерминов /</w:t>
      </w:r>
      <w:r w:rsidR="00357329">
        <w:rPr>
          <w:rFonts w:ascii="Times New Roman" w:hAnsi="Times New Roman" w:cs="Times New Roman"/>
          <w:sz w:val="28"/>
          <w:szCs w:val="28"/>
          <w:lang w:val="uk-UA"/>
        </w:rPr>
        <w:t xml:space="preserve"> </w:t>
      </w:r>
      <w:r w:rsidR="00573B18" w:rsidRPr="00573B18">
        <w:rPr>
          <w:rFonts w:ascii="Times New Roman" w:hAnsi="Times New Roman" w:cs="Times New Roman"/>
          <w:sz w:val="28"/>
          <w:szCs w:val="28"/>
        </w:rPr>
        <w:t>Л. И. Землянова. –</w:t>
      </w:r>
      <w:r w:rsidR="00573B18">
        <w:rPr>
          <w:rFonts w:ascii="Times New Roman" w:hAnsi="Times New Roman" w:cs="Times New Roman"/>
          <w:sz w:val="28"/>
          <w:szCs w:val="28"/>
        </w:rPr>
        <w:t xml:space="preserve"> М</w:t>
      </w:r>
      <w:r w:rsidR="00573B18" w:rsidRPr="00573B18">
        <w:rPr>
          <w:rFonts w:ascii="Times New Roman" w:hAnsi="Times New Roman" w:cs="Times New Roman"/>
          <w:sz w:val="28"/>
          <w:szCs w:val="28"/>
        </w:rPr>
        <w:t xml:space="preserve">.: Изд-во </w:t>
      </w:r>
      <w:proofErr w:type="spellStart"/>
      <w:r w:rsidR="00573B18" w:rsidRPr="00573B18">
        <w:rPr>
          <w:rFonts w:ascii="Times New Roman" w:hAnsi="Times New Roman" w:cs="Times New Roman"/>
          <w:sz w:val="28"/>
          <w:szCs w:val="28"/>
        </w:rPr>
        <w:t>Моск</w:t>
      </w:r>
      <w:proofErr w:type="spellEnd"/>
      <w:r w:rsidR="00573B18" w:rsidRPr="00573B18">
        <w:rPr>
          <w:rFonts w:ascii="Times New Roman" w:hAnsi="Times New Roman" w:cs="Times New Roman"/>
          <w:sz w:val="28"/>
          <w:szCs w:val="28"/>
        </w:rPr>
        <w:t>. ун-та, 2004. – 416 с.</w:t>
      </w:r>
    </w:p>
    <w:p w:rsidR="00DC2450" w:rsidRPr="00DC2450" w:rsidRDefault="00413370" w:rsidP="007B21B1">
      <w:pPr>
        <w:spacing w:before="30" w:after="0" w:line="360" w:lineRule="auto"/>
        <w:rPr>
          <w:rFonts w:ascii="Times New Roman" w:hAnsi="Times New Roman" w:cs="Times New Roman"/>
          <w:sz w:val="28"/>
          <w:szCs w:val="28"/>
          <w:lang w:val="uk-UA"/>
        </w:rPr>
      </w:pPr>
      <w:r w:rsidRPr="00EB47F2">
        <w:rPr>
          <w:rFonts w:ascii="Times New Roman" w:hAnsi="Times New Roman" w:cs="Times New Roman"/>
          <w:sz w:val="28"/>
          <w:szCs w:val="28"/>
          <w:lang w:val="uk-UA"/>
        </w:rPr>
        <w:t>5</w:t>
      </w:r>
      <w:r>
        <w:rPr>
          <w:rFonts w:ascii="Times New Roman" w:hAnsi="Times New Roman" w:cs="Times New Roman"/>
          <w:sz w:val="28"/>
          <w:szCs w:val="28"/>
          <w:lang w:val="uk-UA"/>
        </w:rPr>
        <w:t>.</w:t>
      </w:r>
      <w:r w:rsidRPr="00EB47F2">
        <w:rPr>
          <w:rFonts w:ascii="Times New Roman" w:hAnsi="Times New Roman" w:cs="Times New Roman"/>
          <w:sz w:val="28"/>
          <w:szCs w:val="28"/>
          <w:lang w:val="uk-UA"/>
        </w:rPr>
        <w:t xml:space="preserve"> </w:t>
      </w:r>
      <w:proofErr w:type="spellStart"/>
      <w:r w:rsidR="00EB47F2" w:rsidRPr="00EB47F2">
        <w:rPr>
          <w:rFonts w:ascii="Times New Roman" w:hAnsi="Times New Roman" w:cs="Times New Roman"/>
          <w:sz w:val="28"/>
          <w:szCs w:val="28"/>
          <w:lang w:val="uk-UA"/>
        </w:rPr>
        <w:t>Зражевська</w:t>
      </w:r>
      <w:proofErr w:type="spellEnd"/>
      <w:r w:rsidR="00EB47F2" w:rsidRPr="00EB47F2">
        <w:rPr>
          <w:rFonts w:ascii="Times New Roman" w:hAnsi="Times New Roman" w:cs="Times New Roman"/>
          <w:sz w:val="28"/>
          <w:szCs w:val="28"/>
          <w:lang w:val="uk-UA"/>
        </w:rPr>
        <w:t xml:space="preserve"> Н. І. </w:t>
      </w:r>
      <w:r w:rsidR="00DC2450" w:rsidRPr="00DC2450">
        <w:rPr>
          <w:rFonts w:ascii="Times New Roman" w:hAnsi="Times New Roman" w:cs="Times New Roman"/>
          <w:sz w:val="28"/>
          <w:szCs w:val="28"/>
          <w:lang w:val="uk-UA"/>
        </w:rPr>
        <w:t xml:space="preserve"> </w:t>
      </w:r>
      <w:r w:rsidR="00EB47F2" w:rsidRPr="00EB47F2">
        <w:rPr>
          <w:rFonts w:ascii="Times New Roman" w:hAnsi="Times New Roman" w:cs="Times New Roman"/>
          <w:sz w:val="28"/>
          <w:szCs w:val="28"/>
          <w:lang w:val="uk-UA"/>
        </w:rPr>
        <w:t xml:space="preserve">Феномен </w:t>
      </w:r>
      <w:proofErr w:type="spellStart"/>
      <w:r w:rsidR="00EB47F2" w:rsidRPr="00EB47F2">
        <w:rPr>
          <w:rFonts w:ascii="Times New Roman" w:hAnsi="Times New Roman" w:cs="Times New Roman"/>
          <w:sz w:val="28"/>
          <w:szCs w:val="28"/>
          <w:lang w:val="uk-UA"/>
        </w:rPr>
        <w:t>медіакультури</w:t>
      </w:r>
      <w:proofErr w:type="spellEnd"/>
      <w:r w:rsidR="00EB47F2" w:rsidRPr="00EB47F2">
        <w:rPr>
          <w:rFonts w:ascii="Times New Roman" w:hAnsi="Times New Roman" w:cs="Times New Roman"/>
          <w:sz w:val="28"/>
          <w:szCs w:val="28"/>
          <w:lang w:val="uk-UA"/>
        </w:rPr>
        <w:t xml:space="preserve"> у сфері соціальних комунікацій : </w:t>
      </w:r>
      <w:r w:rsidR="00DC2450" w:rsidRPr="00413370">
        <w:rPr>
          <w:rFonts w:ascii="Times New Roman" w:hAnsi="Times New Roman" w:cs="Times New Roman"/>
          <w:sz w:val="28"/>
          <w:szCs w:val="28"/>
          <w:lang w:val="uk-UA"/>
        </w:rPr>
        <w:t xml:space="preserve">дис.  … </w:t>
      </w:r>
      <w:r w:rsidR="00EB47F2" w:rsidRPr="00EB47F2">
        <w:rPr>
          <w:rFonts w:ascii="Times New Roman" w:hAnsi="Times New Roman" w:cs="Times New Roman"/>
          <w:sz w:val="28"/>
          <w:szCs w:val="28"/>
          <w:lang w:val="uk-UA"/>
        </w:rPr>
        <w:t>д-ра</w:t>
      </w:r>
      <w:r w:rsidR="00EB47F2">
        <w:rPr>
          <w:rFonts w:ascii="Times New Roman" w:hAnsi="Times New Roman" w:cs="Times New Roman"/>
          <w:sz w:val="28"/>
          <w:szCs w:val="28"/>
          <w:lang w:val="uk-UA"/>
        </w:rPr>
        <w:t>.</w:t>
      </w:r>
      <w:r w:rsidR="00DC2450" w:rsidRPr="00413370">
        <w:rPr>
          <w:rFonts w:ascii="Times New Roman" w:hAnsi="Times New Roman" w:cs="Times New Roman"/>
          <w:sz w:val="28"/>
          <w:szCs w:val="28"/>
          <w:lang w:val="uk-UA"/>
        </w:rPr>
        <w:t xml:space="preserve"> </w:t>
      </w:r>
      <w:r w:rsidR="00EB47F2" w:rsidRPr="00EB47F2">
        <w:rPr>
          <w:rFonts w:ascii="Times New Roman" w:hAnsi="Times New Roman" w:cs="Times New Roman"/>
          <w:sz w:val="28"/>
          <w:szCs w:val="28"/>
          <w:lang w:val="uk-UA"/>
        </w:rPr>
        <w:t>н</w:t>
      </w:r>
      <w:r w:rsidR="00DC2450" w:rsidRPr="00413370">
        <w:rPr>
          <w:rFonts w:ascii="Times New Roman" w:hAnsi="Times New Roman" w:cs="Times New Roman"/>
          <w:sz w:val="28"/>
          <w:szCs w:val="28"/>
          <w:lang w:val="uk-UA"/>
        </w:rPr>
        <w:t>аук</w:t>
      </w:r>
      <w:r w:rsidR="00EB47F2" w:rsidRPr="00EB47F2">
        <w:rPr>
          <w:rFonts w:ascii="Times New Roman" w:hAnsi="Times New Roman" w:cs="Times New Roman"/>
          <w:sz w:val="28"/>
          <w:szCs w:val="28"/>
          <w:lang w:val="uk-UA"/>
        </w:rPr>
        <w:t xml:space="preserve"> із соціальних комунікацій:  27.00</w:t>
      </w:r>
      <w:r w:rsidR="00DC2450" w:rsidRPr="00413370">
        <w:rPr>
          <w:rFonts w:ascii="Times New Roman" w:hAnsi="Times New Roman" w:cs="Times New Roman"/>
          <w:sz w:val="28"/>
          <w:szCs w:val="28"/>
          <w:lang w:val="uk-UA"/>
        </w:rPr>
        <w:t>.</w:t>
      </w:r>
      <w:r w:rsidR="00EB47F2" w:rsidRPr="00EB47F2">
        <w:rPr>
          <w:rFonts w:ascii="Times New Roman" w:hAnsi="Times New Roman" w:cs="Times New Roman"/>
          <w:sz w:val="28"/>
          <w:szCs w:val="28"/>
          <w:lang w:val="uk-UA"/>
        </w:rPr>
        <w:t xml:space="preserve">01 / Н. І. </w:t>
      </w:r>
      <w:proofErr w:type="spellStart"/>
      <w:r w:rsidR="00EB47F2" w:rsidRPr="00EB47F2">
        <w:rPr>
          <w:rFonts w:ascii="Times New Roman" w:hAnsi="Times New Roman" w:cs="Times New Roman"/>
          <w:sz w:val="28"/>
          <w:szCs w:val="28"/>
          <w:lang w:val="uk-UA"/>
        </w:rPr>
        <w:t>Зражевська</w:t>
      </w:r>
      <w:proofErr w:type="spellEnd"/>
      <w:r w:rsidR="00EB47F2" w:rsidRPr="00EB47F2">
        <w:rPr>
          <w:rFonts w:ascii="Times New Roman" w:hAnsi="Times New Roman" w:cs="Times New Roman"/>
          <w:sz w:val="28"/>
          <w:szCs w:val="28"/>
          <w:lang w:val="uk-UA"/>
        </w:rPr>
        <w:t xml:space="preserve"> :</w:t>
      </w:r>
      <w:r w:rsidR="00DC2450">
        <w:rPr>
          <w:rFonts w:ascii="Times New Roman" w:hAnsi="Times New Roman" w:cs="Times New Roman"/>
          <w:sz w:val="28"/>
          <w:szCs w:val="28"/>
          <w:lang w:val="uk-UA"/>
        </w:rPr>
        <w:t xml:space="preserve"> </w:t>
      </w:r>
      <w:r w:rsidR="00EB47F2" w:rsidRPr="00EB47F2">
        <w:rPr>
          <w:rFonts w:ascii="Times New Roman" w:hAnsi="Times New Roman" w:cs="Times New Roman"/>
          <w:sz w:val="28"/>
          <w:szCs w:val="28"/>
          <w:lang w:val="uk-UA"/>
        </w:rPr>
        <w:t>Черкаський нац. ун-т ім. Б. Хмельницького</w:t>
      </w:r>
      <w:r w:rsidR="00EB47F2" w:rsidRPr="00BE69A4">
        <w:rPr>
          <w:rFonts w:ascii="Times New Roman" w:hAnsi="Times New Roman" w:cs="Times New Roman"/>
          <w:sz w:val="28"/>
          <w:szCs w:val="28"/>
        </w:rPr>
        <w:t xml:space="preserve"> </w:t>
      </w:r>
      <w:r w:rsidR="00EB47F2">
        <w:rPr>
          <w:rFonts w:ascii="Times New Roman" w:hAnsi="Times New Roman" w:cs="Times New Roman"/>
          <w:sz w:val="28"/>
          <w:szCs w:val="28"/>
          <w:lang w:val="uk-UA"/>
        </w:rPr>
        <w:t xml:space="preserve">– Київ, </w:t>
      </w:r>
      <w:r w:rsidR="00EB47F2" w:rsidRPr="00BE69A4">
        <w:rPr>
          <w:rFonts w:ascii="Times New Roman" w:hAnsi="Times New Roman" w:cs="Times New Roman"/>
          <w:sz w:val="28"/>
          <w:szCs w:val="28"/>
        </w:rPr>
        <w:t xml:space="preserve"> 2012</w:t>
      </w:r>
      <w:r w:rsidR="00EB47F2">
        <w:rPr>
          <w:rFonts w:ascii="Times New Roman" w:hAnsi="Times New Roman" w:cs="Times New Roman"/>
          <w:sz w:val="28"/>
          <w:szCs w:val="28"/>
          <w:lang w:val="uk-UA"/>
        </w:rPr>
        <w:t xml:space="preserve">. – </w:t>
      </w:r>
      <w:r w:rsidR="00EB47F2" w:rsidRPr="00BE69A4">
        <w:rPr>
          <w:rFonts w:ascii="Times New Roman" w:hAnsi="Times New Roman" w:cs="Times New Roman"/>
          <w:sz w:val="28"/>
          <w:szCs w:val="28"/>
        </w:rPr>
        <w:t>427</w:t>
      </w:r>
      <w:r w:rsidR="00EB47F2">
        <w:rPr>
          <w:rFonts w:ascii="Times New Roman" w:hAnsi="Times New Roman" w:cs="Times New Roman"/>
          <w:sz w:val="28"/>
          <w:szCs w:val="28"/>
          <w:lang w:val="uk-UA"/>
        </w:rPr>
        <w:t xml:space="preserve"> </w:t>
      </w:r>
      <w:r w:rsidR="00EB47F2" w:rsidRPr="00BE69A4">
        <w:rPr>
          <w:rFonts w:ascii="Times New Roman" w:hAnsi="Times New Roman" w:cs="Times New Roman"/>
          <w:sz w:val="28"/>
          <w:szCs w:val="28"/>
        </w:rPr>
        <w:t>с</w:t>
      </w:r>
      <w:r w:rsidR="00DC2450">
        <w:rPr>
          <w:rFonts w:ascii="Times New Roman" w:hAnsi="Times New Roman" w:cs="Times New Roman"/>
          <w:sz w:val="28"/>
          <w:szCs w:val="28"/>
          <w:lang w:val="uk-UA"/>
        </w:rPr>
        <w:t xml:space="preserve">. </w:t>
      </w:r>
    </w:p>
    <w:p w:rsidR="00BE69A4" w:rsidRPr="004D0896" w:rsidRDefault="00BE69A4" w:rsidP="007B21B1">
      <w:pPr>
        <w:spacing w:before="30" w:after="0" w:line="360" w:lineRule="auto"/>
        <w:rPr>
          <w:rFonts w:ascii="Times New Roman" w:hAnsi="Times New Roman" w:cs="Times New Roman"/>
          <w:sz w:val="28"/>
          <w:szCs w:val="28"/>
        </w:rPr>
      </w:pPr>
      <w:r w:rsidRPr="009403FD">
        <w:rPr>
          <w:rFonts w:ascii="Times New Roman" w:hAnsi="Times New Roman" w:cs="Times New Roman"/>
          <w:sz w:val="28"/>
          <w:szCs w:val="28"/>
        </w:rPr>
        <w:t xml:space="preserve">6. </w:t>
      </w:r>
      <w:proofErr w:type="spellStart"/>
      <w:r w:rsidR="009403FD" w:rsidRPr="009403FD">
        <w:rPr>
          <w:rFonts w:ascii="Times New Roman" w:hAnsi="Times New Roman" w:cs="Times New Roman"/>
          <w:sz w:val="28"/>
          <w:szCs w:val="28"/>
        </w:rPr>
        <w:t>Сусов</w:t>
      </w:r>
      <w:proofErr w:type="spellEnd"/>
      <w:r w:rsidR="009403FD" w:rsidRPr="009403FD">
        <w:rPr>
          <w:rFonts w:ascii="Times New Roman" w:hAnsi="Times New Roman" w:cs="Times New Roman"/>
          <w:sz w:val="28"/>
          <w:szCs w:val="28"/>
        </w:rPr>
        <w:t xml:space="preserve"> И. П. Личность как суб</w:t>
      </w:r>
      <w:r w:rsidR="009403FD">
        <w:rPr>
          <w:rFonts w:ascii="Times New Roman" w:hAnsi="Times New Roman" w:cs="Times New Roman"/>
          <w:sz w:val="28"/>
          <w:szCs w:val="28"/>
        </w:rPr>
        <w:t>ъ</w:t>
      </w:r>
      <w:r w:rsidR="009403FD" w:rsidRPr="009403FD">
        <w:rPr>
          <w:rFonts w:ascii="Times New Roman" w:hAnsi="Times New Roman" w:cs="Times New Roman"/>
          <w:sz w:val="28"/>
          <w:szCs w:val="28"/>
        </w:rPr>
        <w:t>ект</w:t>
      </w:r>
      <w:r w:rsidR="009403FD">
        <w:rPr>
          <w:rFonts w:ascii="Times New Roman" w:hAnsi="Times New Roman" w:cs="Times New Roman"/>
          <w:sz w:val="28"/>
          <w:szCs w:val="28"/>
        </w:rPr>
        <w:t xml:space="preserve"> яз</w:t>
      </w:r>
      <w:r w:rsidR="009403FD" w:rsidRPr="009403FD">
        <w:rPr>
          <w:rFonts w:ascii="Times New Roman" w:hAnsi="Times New Roman" w:cs="Times New Roman"/>
          <w:sz w:val="28"/>
          <w:szCs w:val="28"/>
        </w:rPr>
        <w:t xml:space="preserve">ыкового общения / И. П. </w:t>
      </w:r>
      <w:proofErr w:type="spellStart"/>
      <w:r w:rsidR="009403FD" w:rsidRPr="009403FD">
        <w:rPr>
          <w:rFonts w:ascii="Times New Roman" w:hAnsi="Times New Roman" w:cs="Times New Roman"/>
          <w:sz w:val="28"/>
          <w:szCs w:val="28"/>
        </w:rPr>
        <w:t>Сусов</w:t>
      </w:r>
      <w:proofErr w:type="spellEnd"/>
      <w:r w:rsidR="009403FD" w:rsidRPr="009403FD">
        <w:rPr>
          <w:rFonts w:ascii="Times New Roman" w:hAnsi="Times New Roman" w:cs="Times New Roman"/>
          <w:sz w:val="28"/>
          <w:szCs w:val="28"/>
        </w:rPr>
        <w:t xml:space="preserve"> // Речевое воздействие в сфере массовой коммуникации. – ИНИОН  АН СССР. – М.: Наука, 1990. – С.  </w:t>
      </w:r>
      <w:r w:rsidR="009403FD" w:rsidRPr="004D0896">
        <w:rPr>
          <w:rFonts w:ascii="Times New Roman" w:hAnsi="Times New Roman" w:cs="Times New Roman"/>
          <w:sz w:val="28"/>
          <w:szCs w:val="28"/>
        </w:rPr>
        <w:t>9-16.</w:t>
      </w:r>
    </w:p>
    <w:p w:rsidR="007508FA" w:rsidRPr="00411650" w:rsidRDefault="00BE69A4" w:rsidP="007B21B1">
      <w:pPr>
        <w:spacing w:before="30" w:after="0" w:line="360" w:lineRule="auto"/>
        <w:rPr>
          <w:rFonts w:ascii="Times New Roman" w:hAnsi="Times New Roman" w:cs="Times New Roman"/>
          <w:sz w:val="28"/>
          <w:szCs w:val="28"/>
        </w:rPr>
      </w:pPr>
      <w:r w:rsidRPr="00BE69A4">
        <w:rPr>
          <w:rFonts w:ascii="Times New Roman" w:hAnsi="Times New Roman" w:cs="Times New Roman"/>
          <w:sz w:val="28"/>
          <w:szCs w:val="28"/>
        </w:rPr>
        <w:lastRenderedPageBreak/>
        <w:t>7</w:t>
      </w:r>
      <w:r w:rsidR="00573B18">
        <w:rPr>
          <w:rFonts w:ascii="Times New Roman" w:hAnsi="Times New Roman" w:cs="Times New Roman"/>
          <w:sz w:val="28"/>
          <w:szCs w:val="28"/>
          <w:lang w:val="uk-UA"/>
        </w:rPr>
        <w:t xml:space="preserve">. </w:t>
      </w:r>
      <w:r w:rsidR="00573B18" w:rsidRPr="00BE69A4">
        <w:rPr>
          <w:rFonts w:ascii="Times New Roman" w:hAnsi="Times New Roman" w:cs="Times New Roman"/>
          <w:sz w:val="28"/>
          <w:szCs w:val="28"/>
          <w:lang w:val="uk-UA"/>
        </w:rPr>
        <w:t>Федотова О.І. Медійний політичний текст</w:t>
      </w:r>
      <w:r w:rsidRPr="00BE69A4">
        <w:rPr>
          <w:rFonts w:ascii="Times New Roman" w:hAnsi="Times New Roman" w:cs="Times New Roman"/>
          <w:sz w:val="28"/>
          <w:szCs w:val="28"/>
          <w:lang w:val="uk-UA"/>
        </w:rPr>
        <w:t xml:space="preserve"> : семантичний аспект / О. І. Федотова // Вісник Луганського нац. </w:t>
      </w:r>
      <w:proofErr w:type="spellStart"/>
      <w:r w:rsidRPr="00BE69A4">
        <w:rPr>
          <w:rFonts w:ascii="Times New Roman" w:hAnsi="Times New Roman" w:cs="Times New Roman"/>
          <w:sz w:val="28"/>
          <w:szCs w:val="28"/>
          <w:lang w:val="uk-UA"/>
        </w:rPr>
        <w:t>ун-ту</w:t>
      </w:r>
      <w:proofErr w:type="spellEnd"/>
      <w:r w:rsidRPr="00BE69A4">
        <w:rPr>
          <w:rFonts w:ascii="Times New Roman" w:hAnsi="Times New Roman" w:cs="Times New Roman"/>
          <w:sz w:val="28"/>
          <w:szCs w:val="28"/>
          <w:lang w:val="uk-UA"/>
        </w:rPr>
        <w:t xml:space="preserve"> ім. Т.Шевченка. Філологічні </w:t>
      </w:r>
      <w:proofErr w:type="spellStart"/>
      <w:r w:rsidRPr="00BE69A4">
        <w:rPr>
          <w:rFonts w:ascii="Times New Roman" w:hAnsi="Times New Roman" w:cs="Times New Roman"/>
          <w:sz w:val="28"/>
          <w:szCs w:val="28"/>
          <w:lang w:val="uk-UA"/>
        </w:rPr>
        <w:t>нау</w:t>
      </w:r>
      <w:proofErr w:type="spellEnd"/>
      <w:r w:rsidRPr="00BE69A4">
        <w:rPr>
          <w:rFonts w:ascii="Times New Roman" w:hAnsi="Times New Roman" w:cs="Times New Roman"/>
          <w:sz w:val="28"/>
          <w:szCs w:val="28"/>
        </w:rPr>
        <w:t>к</w:t>
      </w:r>
      <w:r w:rsidRPr="00BE69A4">
        <w:rPr>
          <w:rFonts w:ascii="Times New Roman" w:hAnsi="Times New Roman" w:cs="Times New Roman"/>
          <w:sz w:val="28"/>
          <w:szCs w:val="28"/>
          <w:lang w:val="uk-UA"/>
        </w:rPr>
        <w:t>и. №</w:t>
      </w:r>
      <w:r w:rsidRPr="00BE69A4">
        <w:rPr>
          <w:rFonts w:ascii="Times New Roman" w:hAnsi="Times New Roman" w:cs="Times New Roman"/>
          <w:sz w:val="28"/>
          <w:szCs w:val="28"/>
        </w:rPr>
        <w:t xml:space="preserve"> 14. </w:t>
      </w:r>
      <w:r w:rsidRPr="00411650">
        <w:rPr>
          <w:rFonts w:ascii="Times New Roman" w:hAnsi="Times New Roman" w:cs="Times New Roman"/>
          <w:sz w:val="28"/>
          <w:szCs w:val="28"/>
        </w:rPr>
        <w:t xml:space="preserve">С. 107 -112. </w:t>
      </w:r>
    </w:p>
    <w:p w:rsidR="007508FA" w:rsidRDefault="00BE69A4" w:rsidP="007B21B1">
      <w:pPr>
        <w:spacing w:before="30" w:after="0" w:line="360" w:lineRule="auto"/>
        <w:rPr>
          <w:rFonts w:ascii="Times New Roman" w:hAnsi="Times New Roman" w:cs="Times New Roman"/>
          <w:sz w:val="28"/>
          <w:szCs w:val="28"/>
        </w:rPr>
      </w:pPr>
      <w:r w:rsidRPr="00BE69A4">
        <w:rPr>
          <w:rFonts w:ascii="Times New Roman" w:hAnsi="Times New Roman" w:cs="Times New Roman"/>
          <w:sz w:val="28"/>
          <w:szCs w:val="28"/>
        </w:rPr>
        <w:t>8</w:t>
      </w:r>
      <w:r>
        <w:rPr>
          <w:rFonts w:ascii="Times New Roman" w:hAnsi="Times New Roman" w:cs="Times New Roman"/>
          <w:sz w:val="28"/>
          <w:szCs w:val="28"/>
        </w:rPr>
        <w:t>.</w:t>
      </w:r>
      <w:r w:rsidR="008E13A2" w:rsidRPr="008E13A2">
        <w:rPr>
          <w:rFonts w:ascii="Times New Roman" w:hAnsi="Times New Roman" w:cs="Times New Roman"/>
          <w:sz w:val="28"/>
          <w:szCs w:val="28"/>
        </w:rPr>
        <w:t xml:space="preserve"> </w:t>
      </w:r>
      <w:proofErr w:type="spellStart"/>
      <w:r w:rsidRPr="00BE69A4">
        <w:rPr>
          <w:rFonts w:ascii="Times New Roman" w:hAnsi="Times New Roman" w:cs="Times New Roman"/>
          <w:sz w:val="28"/>
          <w:szCs w:val="28"/>
        </w:rPr>
        <w:t>Чудинов</w:t>
      </w:r>
      <w:proofErr w:type="spellEnd"/>
      <w:r w:rsidRPr="00BE69A4">
        <w:rPr>
          <w:rFonts w:ascii="Times New Roman" w:hAnsi="Times New Roman" w:cs="Times New Roman"/>
          <w:sz w:val="28"/>
          <w:szCs w:val="28"/>
        </w:rPr>
        <w:t xml:space="preserve"> А. П.</w:t>
      </w:r>
      <w:r w:rsidR="006305BD" w:rsidRPr="00753D76">
        <w:rPr>
          <w:rFonts w:ascii="Times New Roman" w:hAnsi="Times New Roman" w:cs="Times New Roman"/>
          <w:sz w:val="28"/>
          <w:szCs w:val="28"/>
        </w:rPr>
        <w:t xml:space="preserve"> </w:t>
      </w:r>
      <w:r w:rsidRPr="00BE69A4">
        <w:rPr>
          <w:rFonts w:ascii="Times New Roman" w:hAnsi="Times New Roman" w:cs="Times New Roman"/>
          <w:sz w:val="28"/>
          <w:szCs w:val="28"/>
        </w:rPr>
        <w:t>Россия в метафорическом зеркале: Когнитивное ис</w:t>
      </w:r>
      <w:r w:rsidR="006305BD">
        <w:rPr>
          <w:rFonts w:ascii="Times New Roman" w:hAnsi="Times New Roman" w:cs="Times New Roman"/>
          <w:sz w:val="28"/>
          <w:szCs w:val="28"/>
        </w:rPr>
        <w:t>с</w:t>
      </w:r>
      <w:r w:rsidRPr="00BE69A4">
        <w:rPr>
          <w:rFonts w:ascii="Times New Roman" w:hAnsi="Times New Roman" w:cs="Times New Roman"/>
          <w:sz w:val="28"/>
          <w:szCs w:val="28"/>
        </w:rPr>
        <w:t xml:space="preserve">ледование политической </w:t>
      </w:r>
      <w:proofErr w:type="spellStart"/>
      <w:r w:rsidRPr="00BE69A4">
        <w:rPr>
          <w:rFonts w:ascii="Times New Roman" w:hAnsi="Times New Roman" w:cs="Times New Roman"/>
          <w:sz w:val="28"/>
          <w:szCs w:val="28"/>
        </w:rPr>
        <w:t>метафори</w:t>
      </w:r>
      <w:proofErr w:type="spellEnd"/>
      <w:r w:rsidRPr="00BE69A4">
        <w:rPr>
          <w:rFonts w:ascii="Times New Roman" w:hAnsi="Times New Roman" w:cs="Times New Roman"/>
          <w:sz w:val="28"/>
          <w:szCs w:val="28"/>
        </w:rPr>
        <w:t xml:space="preserve"> (1991-2000) / А. П. </w:t>
      </w:r>
      <w:proofErr w:type="spellStart"/>
      <w:r w:rsidRPr="00BE69A4">
        <w:rPr>
          <w:rFonts w:ascii="Times New Roman" w:hAnsi="Times New Roman" w:cs="Times New Roman"/>
          <w:sz w:val="28"/>
          <w:szCs w:val="28"/>
        </w:rPr>
        <w:t>Чудинов</w:t>
      </w:r>
      <w:proofErr w:type="spellEnd"/>
      <w:r w:rsidR="006305BD" w:rsidRPr="00753D76">
        <w:rPr>
          <w:rFonts w:ascii="Times New Roman" w:hAnsi="Times New Roman" w:cs="Times New Roman"/>
          <w:sz w:val="28"/>
          <w:szCs w:val="28"/>
        </w:rPr>
        <w:t>.</w:t>
      </w:r>
      <w:r w:rsidRPr="00BE69A4">
        <w:rPr>
          <w:rFonts w:ascii="Times New Roman" w:hAnsi="Times New Roman" w:cs="Times New Roman"/>
          <w:sz w:val="28"/>
          <w:szCs w:val="28"/>
        </w:rPr>
        <w:t xml:space="preserve"> </w:t>
      </w:r>
      <w:r w:rsidR="009403FD">
        <w:rPr>
          <w:rFonts w:ascii="Times New Roman" w:hAnsi="Times New Roman" w:cs="Times New Roman"/>
          <w:sz w:val="28"/>
          <w:szCs w:val="28"/>
        </w:rPr>
        <w:t>–</w:t>
      </w:r>
      <w:r w:rsidR="009403FD" w:rsidRPr="009403FD">
        <w:rPr>
          <w:rFonts w:ascii="Times New Roman" w:hAnsi="Times New Roman" w:cs="Times New Roman"/>
          <w:sz w:val="28"/>
          <w:szCs w:val="28"/>
        </w:rPr>
        <w:t xml:space="preserve"> Екатеринбург, 2001. </w:t>
      </w:r>
      <w:r w:rsidR="009403FD">
        <w:rPr>
          <w:rFonts w:ascii="Times New Roman" w:hAnsi="Times New Roman" w:cs="Times New Roman"/>
          <w:sz w:val="28"/>
          <w:szCs w:val="28"/>
        </w:rPr>
        <w:t>– 1</w:t>
      </w:r>
      <w:r w:rsidR="009403FD" w:rsidRPr="009403FD">
        <w:rPr>
          <w:rFonts w:ascii="Times New Roman" w:hAnsi="Times New Roman" w:cs="Times New Roman"/>
          <w:sz w:val="28"/>
          <w:szCs w:val="28"/>
        </w:rPr>
        <w:t xml:space="preserve">80 с. </w:t>
      </w:r>
      <w:r w:rsidR="006305BD" w:rsidRPr="00753D76">
        <w:rPr>
          <w:rFonts w:ascii="Times New Roman" w:hAnsi="Times New Roman" w:cs="Times New Roman"/>
          <w:sz w:val="28"/>
          <w:szCs w:val="28"/>
        </w:rPr>
        <w:t xml:space="preserve"> </w:t>
      </w:r>
    </w:p>
    <w:p w:rsidR="004B3B0C" w:rsidRPr="009403FD" w:rsidRDefault="009403FD" w:rsidP="007B21B1">
      <w:pPr>
        <w:spacing w:before="30" w:after="0" w:line="360" w:lineRule="auto"/>
        <w:rPr>
          <w:rFonts w:ascii="Times New Roman" w:hAnsi="Times New Roman" w:cs="Times New Roman"/>
          <w:sz w:val="28"/>
          <w:szCs w:val="28"/>
          <w:lang w:val="en-US"/>
        </w:rPr>
      </w:pPr>
      <w:proofErr w:type="gramStart"/>
      <w:r w:rsidRPr="00552982">
        <w:rPr>
          <w:rFonts w:ascii="Times New Roman" w:hAnsi="Times New Roman" w:cs="Times New Roman"/>
          <w:sz w:val="28"/>
          <w:szCs w:val="28"/>
          <w:lang w:val="en-US"/>
        </w:rPr>
        <w:t>9.</w:t>
      </w:r>
      <w:r w:rsidR="00552982">
        <w:rPr>
          <w:rFonts w:ascii="Times New Roman" w:hAnsi="Times New Roman" w:cs="Times New Roman"/>
          <w:sz w:val="28"/>
          <w:szCs w:val="28"/>
          <w:lang w:val="en-US"/>
        </w:rPr>
        <w:t xml:space="preserve"> </w:t>
      </w:r>
      <w:proofErr w:type="spellStart"/>
      <w:r w:rsidR="00552982">
        <w:rPr>
          <w:rFonts w:ascii="Times New Roman" w:hAnsi="Times New Roman" w:cs="Times New Roman"/>
          <w:sz w:val="28"/>
          <w:szCs w:val="28"/>
          <w:lang w:val="en-US"/>
        </w:rPr>
        <w:t>Kellner</w:t>
      </w:r>
      <w:proofErr w:type="spellEnd"/>
      <w:r w:rsidR="00552982">
        <w:rPr>
          <w:rFonts w:ascii="Times New Roman" w:hAnsi="Times New Roman" w:cs="Times New Roman"/>
          <w:sz w:val="28"/>
          <w:szCs w:val="28"/>
          <w:lang w:val="en-US"/>
        </w:rPr>
        <w:t xml:space="preserve"> D. Media Culture / D. </w:t>
      </w:r>
      <w:proofErr w:type="spellStart"/>
      <w:r w:rsidR="00552982">
        <w:rPr>
          <w:rFonts w:ascii="Times New Roman" w:hAnsi="Times New Roman" w:cs="Times New Roman"/>
          <w:sz w:val="28"/>
          <w:szCs w:val="28"/>
          <w:lang w:val="en-US"/>
        </w:rPr>
        <w:t>Kellner</w:t>
      </w:r>
      <w:proofErr w:type="spellEnd"/>
      <w:r w:rsidR="00552982">
        <w:rPr>
          <w:rFonts w:ascii="Times New Roman" w:hAnsi="Times New Roman" w:cs="Times New Roman"/>
          <w:sz w:val="28"/>
          <w:szCs w:val="28"/>
          <w:lang w:val="en-US"/>
        </w:rPr>
        <w:t>.</w:t>
      </w:r>
      <w:proofErr w:type="gramEnd"/>
      <w:r w:rsidR="00552982">
        <w:rPr>
          <w:rFonts w:ascii="Times New Roman" w:hAnsi="Times New Roman" w:cs="Times New Roman"/>
          <w:sz w:val="28"/>
          <w:szCs w:val="28"/>
          <w:lang w:val="en-US"/>
        </w:rPr>
        <w:t xml:space="preserve"> -  London: </w:t>
      </w:r>
      <w:proofErr w:type="gramStart"/>
      <w:r w:rsidR="00552982">
        <w:rPr>
          <w:rFonts w:ascii="Times New Roman" w:hAnsi="Times New Roman" w:cs="Times New Roman"/>
          <w:sz w:val="28"/>
          <w:szCs w:val="28"/>
          <w:lang w:val="en-US"/>
        </w:rPr>
        <w:t>N.Y. :</w:t>
      </w:r>
      <w:proofErr w:type="spellStart"/>
      <w:r w:rsidR="00552982">
        <w:rPr>
          <w:rFonts w:ascii="Times New Roman" w:hAnsi="Times New Roman" w:cs="Times New Roman"/>
          <w:sz w:val="28"/>
          <w:szCs w:val="28"/>
          <w:lang w:val="en-US"/>
        </w:rPr>
        <w:t>Routledge</w:t>
      </w:r>
      <w:proofErr w:type="spellEnd"/>
      <w:proofErr w:type="gramEnd"/>
      <w:r w:rsidR="00552982">
        <w:rPr>
          <w:rFonts w:ascii="Times New Roman" w:hAnsi="Times New Roman" w:cs="Times New Roman"/>
          <w:sz w:val="28"/>
          <w:szCs w:val="28"/>
          <w:lang w:val="en-US"/>
        </w:rPr>
        <w:t xml:space="preserve">, 1995. – 342 p. </w:t>
      </w:r>
    </w:p>
    <w:p w:rsidR="00753D76" w:rsidRPr="00AF0B34" w:rsidRDefault="00AF0B34" w:rsidP="00753D76">
      <w:pPr>
        <w:spacing w:before="30" w:after="0" w:line="360" w:lineRule="auto"/>
        <w:ind w:left="709"/>
        <w:rPr>
          <w:rFonts w:ascii="Times New Roman" w:hAnsi="Times New Roman" w:cs="Times New Roman"/>
          <w:b/>
          <w:sz w:val="28"/>
          <w:szCs w:val="28"/>
          <w:lang w:val="uk-UA"/>
        </w:rPr>
      </w:pPr>
      <w:proofErr w:type="spellStart"/>
      <w:r>
        <w:rPr>
          <w:rFonts w:ascii="Times New Roman" w:hAnsi="Times New Roman" w:cs="Times New Roman"/>
          <w:b/>
          <w:sz w:val="28"/>
          <w:szCs w:val="28"/>
          <w:lang w:val="en-US"/>
        </w:rPr>
        <w:t>Humenyuk</w:t>
      </w:r>
      <w:proofErr w:type="spellEnd"/>
      <w:r w:rsidR="00573B18" w:rsidRPr="00411650">
        <w:rPr>
          <w:rFonts w:ascii="Times New Roman" w:hAnsi="Times New Roman" w:cs="Times New Roman"/>
          <w:b/>
          <w:sz w:val="28"/>
          <w:szCs w:val="28"/>
          <w:lang w:val="en-US"/>
        </w:rPr>
        <w:t xml:space="preserve"> </w:t>
      </w:r>
      <w:r>
        <w:rPr>
          <w:rFonts w:ascii="Times New Roman" w:hAnsi="Times New Roman" w:cs="Times New Roman"/>
          <w:b/>
          <w:sz w:val="28"/>
          <w:szCs w:val="28"/>
          <w:lang w:val="en-US"/>
        </w:rPr>
        <w:t>Natalya</w:t>
      </w:r>
      <w:r w:rsidRPr="00E17C46">
        <w:rPr>
          <w:rFonts w:ascii="Times New Roman" w:hAnsi="Times New Roman" w:cs="Times New Roman"/>
          <w:b/>
          <w:sz w:val="28"/>
          <w:szCs w:val="28"/>
          <w:lang w:val="uk-UA"/>
        </w:rPr>
        <w:t xml:space="preserve">. </w:t>
      </w:r>
      <w:r w:rsidR="00E20AA2">
        <w:rPr>
          <w:rFonts w:ascii="Times New Roman" w:hAnsi="Times New Roman" w:cs="Times New Roman"/>
          <w:b/>
          <w:sz w:val="28"/>
          <w:szCs w:val="28"/>
          <w:lang w:val="en-US"/>
        </w:rPr>
        <w:t xml:space="preserve"> Political Discourse of B. </w:t>
      </w:r>
      <w:proofErr w:type="spellStart"/>
      <w:r w:rsidR="00E20AA2">
        <w:rPr>
          <w:rFonts w:ascii="Times New Roman" w:hAnsi="Times New Roman" w:cs="Times New Roman"/>
          <w:b/>
          <w:sz w:val="28"/>
          <w:szCs w:val="28"/>
          <w:lang w:val="en-US"/>
        </w:rPr>
        <w:t>Obama</w:t>
      </w:r>
      <w:proofErr w:type="gramStart"/>
      <w:r w:rsidR="00C64A04">
        <w:rPr>
          <w:rFonts w:ascii="Times New Roman" w:hAnsi="Times New Roman" w:cs="Times New Roman"/>
          <w:b/>
          <w:sz w:val="28"/>
          <w:szCs w:val="28"/>
          <w:lang w:val="en-US"/>
        </w:rPr>
        <w:t>:Manipulative</w:t>
      </w:r>
      <w:proofErr w:type="spellEnd"/>
      <w:proofErr w:type="gramEnd"/>
      <w:r w:rsidR="00C64A04">
        <w:rPr>
          <w:rFonts w:ascii="Times New Roman" w:hAnsi="Times New Roman" w:cs="Times New Roman"/>
          <w:b/>
          <w:sz w:val="28"/>
          <w:szCs w:val="28"/>
          <w:lang w:val="en-US"/>
        </w:rPr>
        <w:t xml:space="preserve"> Techniques (on the Material of His  Address to the United Nations General Assembly,  09.24.14 )</w:t>
      </w:r>
      <w:r>
        <w:rPr>
          <w:rFonts w:ascii="Times New Roman" w:hAnsi="Times New Roman" w:cs="Times New Roman"/>
          <w:b/>
          <w:sz w:val="28"/>
          <w:szCs w:val="28"/>
          <w:lang w:val="uk-UA"/>
        </w:rPr>
        <w:t>.</w:t>
      </w:r>
    </w:p>
    <w:p w:rsidR="00753D76" w:rsidRPr="00C64A04" w:rsidRDefault="00753D76" w:rsidP="00753D76">
      <w:pPr>
        <w:spacing w:before="30" w:after="0" w:line="360" w:lineRule="auto"/>
        <w:ind w:left="709"/>
        <w:rPr>
          <w:rFonts w:ascii="Times New Roman" w:hAnsi="Times New Roman" w:cs="Times New Roman"/>
          <w:b/>
          <w:sz w:val="28"/>
          <w:szCs w:val="28"/>
          <w:lang w:val="uk-UA"/>
        </w:rPr>
      </w:pPr>
    </w:p>
    <w:p w:rsidR="00753D76" w:rsidRPr="00411650" w:rsidRDefault="00753D76" w:rsidP="00753D76">
      <w:pPr>
        <w:spacing w:before="30" w:after="0" w:line="360" w:lineRule="auto"/>
        <w:ind w:left="709"/>
        <w:rPr>
          <w:rFonts w:ascii="Times New Roman" w:hAnsi="Times New Roman" w:cs="Times New Roman"/>
          <w:b/>
          <w:sz w:val="28"/>
          <w:szCs w:val="28"/>
          <w:lang w:val="en-US"/>
        </w:rPr>
      </w:pPr>
    </w:p>
    <w:p w:rsidR="00753D76" w:rsidRPr="00411650" w:rsidRDefault="00753D76" w:rsidP="00753D76">
      <w:pPr>
        <w:spacing w:before="30" w:after="0" w:line="360" w:lineRule="auto"/>
        <w:ind w:left="709"/>
        <w:rPr>
          <w:rFonts w:ascii="Times New Roman" w:hAnsi="Times New Roman" w:cs="Times New Roman"/>
          <w:b/>
          <w:sz w:val="28"/>
          <w:szCs w:val="28"/>
          <w:lang w:val="en-US"/>
        </w:rPr>
      </w:pPr>
    </w:p>
    <w:p w:rsidR="00753D76" w:rsidRPr="00411650" w:rsidRDefault="00753D76" w:rsidP="00753D76">
      <w:pPr>
        <w:spacing w:before="30" w:after="0" w:line="360" w:lineRule="auto"/>
        <w:ind w:left="709"/>
        <w:rPr>
          <w:rFonts w:ascii="Times New Roman" w:hAnsi="Times New Roman" w:cs="Times New Roman"/>
          <w:b/>
          <w:sz w:val="28"/>
          <w:szCs w:val="28"/>
          <w:lang w:val="en-US"/>
        </w:rPr>
      </w:pPr>
    </w:p>
    <w:p w:rsidR="007B21B1" w:rsidRPr="00D54547" w:rsidRDefault="007B21B1" w:rsidP="00A72395">
      <w:pPr>
        <w:spacing w:before="30" w:after="0" w:line="360" w:lineRule="auto"/>
        <w:rPr>
          <w:rFonts w:ascii="Times New Roman" w:hAnsi="Times New Roman" w:cs="Times New Roman"/>
          <w:sz w:val="28"/>
          <w:szCs w:val="28"/>
          <w:lang w:val="uk-UA"/>
        </w:rPr>
      </w:pPr>
      <w:bookmarkStart w:id="1" w:name="_GoBack"/>
      <w:bookmarkEnd w:id="1"/>
    </w:p>
    <w:sectPr w:rsidR="007B21B1" w:rsidRPr="00D54547" w:rsidSect="001C13BB">
      <w:pgSz w:w="11906" w:h="16838"/>
      <w:pgMar w:top="1134"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960" w:rsidRDefault="00140960" w:rsidP="000C7706">
      <w:pPr>
        <w:spacing w:after="0" w:line="240" w:lineRule="auto"/>
      </w:pPr>
      <w:r>
        <w:separator/>
      </w:r>
    </w:p>
  </w:endnote>
  <w:endnote w:type="continuationSeparator" w:id="0">
    <w:p w:rsidR="00140960" w:rsidRDefault="00140960" w:rsidP="000C7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960" w:rsidRDefault="00140960" w:rsidP="000C7706">
      <w:pPr>
        <w:spacing w:after="0" w:line="240" w:lineRule="auto"/>
      </w:pPr>
      <w:r>
        <w:separator/>
      </w:r>
    </w:p>
  </w:footnote>
  <w:footnote w:type="continuationSeparator" w:id="0">
    <w:p w:rsidR="00140960" w:rsidRDefault="00140960" w:rsidP="000C77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506E6"/>
    <w:multiLevelType w:val="hybridMultilevel"/>
    <w:tmpl w:val="31841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B43B03"/>
    <w:multiLevelType w:val="hybridMultilevel"/>
    <w:tmpl w:val="E8B29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C43238"/>
    <w:multiLevelType w:val="hybridMultilevel"/>
    <w:tmpl w:val="16CE52D6"/>
    <w:lvl w:ilvl="0" w:tplc="453A25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3E019F"/>
    <w:multiLevelType w:val="hybridMultilevel"/>
    <w:tmpl w:val="B91E4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6D189B"/>
    <w:multiLevelType w:val="hybridMultilevel"/>
    <w:tmpl w:val="01428C5A"/>
    <w:lvl w:ilvl="0" w:tplc="3EEA1D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6C66A5C"/>
    <w:multiLevelType w:val="hybridMultilevel"/>
    <w:tmpl w:val="AFD02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FA2CBA"/>
    <w:multiLevelType w:val="hybridMultilevel"/>
    <w:tmpl w:val="CDBC570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9742F8"/>
    <w:multiLevelType w:val="hybridMultilevel"/>
    <w:tmpl w:val="9A10E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0"/>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328BD"/>
    <w:rsid w:val="00014D02"/>
    <w:rsid w:val="00015F4E"/>
    <w:rsid w:val="00020829"/>
    <w:rsid w:val="00021DCE"/>
    <w:rsid w:val="000346B4"/>
    <w:rsid w:val="00036AB1"/>
    <w:rsid w:val="0004440C"/>
    <w:rsid w:val="00084887"/>
    <w:rsid w:val="0009797C"/>
    <w:rsid w:val="000C52F9"/>
    <w:rsid w:val="000C7706"/>
    <w:rsid w:val="000D0F06"/>
    <w:rsid w:val="000D7133"/>
    <w:rsid w:val="000E7190"/>
    <w:rsid w:val="0010082C"/>
    <w:rsid w:val="00110E9A"/>
    <w:rsid w:val="0011593A"/>
    <w:rsid w:val="00125CB1"/>
    <w:rsid w:val="0013484B"/>
    <w:rsid w:val="00140960"/>
    <w:rsid w:val="00155490"/>
    <w:rsid w:val="00160113"/>
    <w:rsid w:val="00171885"/>
    <w:rsid w:val="001775D3"/>
    <w:rsid w:val="00194848"/>
    <w:rsid w:val="001C13BB"/>
    <w:rsid w:val="001D1197"/>
    <w:rsid w:val="001E1517"/>
    <w:rsid w:val="001E3133"/>
    <w:rsid w:val="001F668C"/>
    <w:rsid w:val="00201E7B"/>
    <w:rsid w:val="0020576C"/>
    <w:rsid w:val="00206A8D"/>
    <w:rsid w:val="002112CB"/>
    <w:rsid w:val="002116A2"/>
    <w:rsid w:val="00247977"/>
    <w:rsid w:val="0027664D"/>
    <w:rsid w:val="00294E66"/>
    <w:rsid w:val="002967A2"/>
    <w:rsid w:val="002B00D6"/>
    <w:rsid w:val="002B394B"/>
    <w:rsid w:val="002C7539"/>
    <w:rsid w:val="002F0E5B"/>
    <w:rsid w:val="00314450"/>
    <w:rsid w:val="003226AC"/>
    <w:rsid w:val="003321A9"/>
    <w:rsid w:val="003328BD"/>
    <w:rsid w:val="00357329"/>
    <w:rsid w:val="003609C0"/>
    <w:rsid w:val="0036187C"/>
    <w:rsid w:val="0037014B"/>
    <w:rsid w:val="003C52DB"/>
    <w:rsid w:val="003E1DA6"/>
    <w:rsid w:val="00411650"/>
    <w:rsid w:val="00413370"/>
    <w:rsid w:val="00417DA7"/>
    <w:rsid w:val="00420F0F"/>
    <w:rsid w:val="00442147"/>
    <w:rsid w:val="00451104"/>
    <w:rsid w:val="00454A62"/>
    <w:rsid w:val="00471BAE"/>
    <w:rsid w:val="004B2E1B"/>
    <w:rsid w:val="004B3B0C"/>
    <w:rsid w:val="004C2D61"/>
    <w:rsid w:val="004D0896"/>
    <w:rsid w:val="004D1EA2"/>
    <w:rsid w:val="004D6B61"/>
    <w:rsid w:val="00504E9F"/>
    <w:rsid w:val="00506A17"/>
    <w:rsid w:val="00521D8B"/>
    <w:rsid w:val="0052252A"/>
    <w:rsid w:val="00522BC4"/>
    <w:rsid w:val="00526123"/>
    <w:rsid w:val="005325CF"/>
    <w:rsid w:val="0053291A"/>
    <w:rsid w:val="00542449"/>
    <w:rsid w:val="00552982"/>
    <w:rsid w:val="0055576D"/>
    <w:rsid w:val="00573B18"/>
    <w:rsid w:val="005755E9"/>
    <w:rsid w:val="005854DA"/>
    <w:rsid w:val="005A28C2"/>
    <w:rsid w:val="005A68CE"/>
    <w:rsid w:val="005A7053"/>
    <w:rsid w:val="005B0CA7"/>
    <w:rsid w:val="005C3C05"/>
    <w:rsid w:val="005C5A27"/>
    <w:rsid w:val="005C75D5"/>
    <w:rsid w:val="005D228A"/>
    <w:rsid w:val="005E62F1"/>
    <w:rsid w:val="0060680C"/>
    <w:rsid w:val="006305BD"/>
    <w:rsid w:val="00642FAF"/>
    <w:rsid w:val="00653336"/>
    <w:rsid w:val="006554B4"/>
    <w:rsid w:val="00661F9E"/>
    <w:rsid w:val="00670D09"/>
    <w:rsid w:val="006770AB"/>
    <w:rsid w:val="00682755"/>
    <w:rsid w:val="00693FCB"/>
    <w:rsid w:val="006A0C6E"/>
    <w:rsid w:val="006A28F0"/>
    <w:rsid w:val="006A64CB"/>
    <w:rsid w:val="006F0FBA"/>
    <w:rsid w:val="006F1751"/>
    <w:rsid w:val="006F60FD"/>
    <w:rsid w:val="0072625C"/>
    <w:rsid w:val="007508FA"/>
    <w:rsid w:val="00753D76"/>
    <w:rsid w:val="007666D0"/>
    <w:rsid w:val="00786AD9"/>
    <w:rsid w:val="007B11AD"/>
    <w:rsid w:val="007B21B1"/>
    <w:rsid w:val="007C07A5"/>
    <w:rsid w:val="007E0CA5"/>
    <w:rsid w:val="008044E7"/>
    <w:rsid w:val="00814647"/>
    <w:rsid w:val="00821B5E"/>
    <w:rsid w:val="008361E0"/>
    <w:rsid w:val="00841BA7"/>
    <w:rsid w:val="00861269"/>
    <w:rsid w:val="008664A6"/>
    <w:rsid w:val="008710C2"/>
    <w:rsid w:val="008A48C8"/>
    <w:rsid w:val="008E13A2"/>
    <w:rsid w:val="008F6B67"/>
    <w:rsid w:val="009076DF"/>
    <w:rsid w:val="009403FD"/>
    <w:rsid w:val="00940BE7"/>
    <w:rsid w:val="00957D7B"/>
    <w:rsid w:val="009636EA"/>
    <w:rsid w:val="009762F5"/>
    <w:rsid w:val="009B37A5"/>
    <w:rsid w:val="009B58DA"/>
    <w:rsid w:val="009C3610"/>
    <w:rsid w:val="009D21C9"/>
    <w:rsid w:val="00A303D2"/>
    <w:rsid w:val="00A336D6"/>
    <w:rsid w:val="00A639AB"/>
    <w:rsid w:val="00A72395"/>
    <w:rsid w:val="00A914E2"/>
    <w:rsid w:val="00A96350"/>
    <w:rsid w:val="00AA355D"/>
    <w:rsid w:val="00AB0DD1"/>
    <w:rsid w:val="00AF0B34"/>
    <w:rsid w:val="00B0769F"/>
    <w:rsid w:val="00B11EAF"/>
    <w:rsid w:val="00B13411"/>
    <w:rsid w:val="00B15054"/>
    <w:rsid w:val="00B51431"/>
    <w:rsid w:val="00B61968"/>
    <w:rsid w:val="00B644D2"/>
    <w:rsid w:val="00BA0CDA"/>
    <w:rsid w:val="00BB0E68"/>
    <w:rsid w:val="00BE69A4"/>
    <w:rsid w:val="00BF6B42"/>
    <w:rsid w:val="00C01DD9"/>
    <w:rsid w:val="00C1267D"/>
    <w:rsid w:val="00C12E85"/>
    <w:rsid w:val="00C41AE8"/>
    <w:rsid w:val="00C44A93"/>
    <w:rsid w:val="00C64A04"/>
    <w:rsid w:val="00C821B6"/>
    <w:rsid w:val="00C9125D"/>
    <w:rsid w:val="00CA1805"/>
    <w:rsid w:val="00CA7DA5"/>
    <w:rsid w:val="00CB59A8"/>
    <w:rsid w:val="00CD75F4"/>
    <w:rsid w:val="00CE30F2"/>
    <w:rsid w:val="00CE36DD"/>
    <w:rsid w:val="00CE665C"/>
    <w:rsid w:val="00CF3C40"/>
    <w:rsid w:val="00D06DFD"/>
    <w:rsid w:val="00D103BC"/>
    <w:rsid w:val="00D20909"/>
    <w:rsid w:val="00D27845"/>
    <w:rsid w:val="00D31ABB"/>
    <w:rsid w:val="00D453B8"/>
    <w:rsid w:val="00D54547"/>
    <w:rsid w:val="00D67B60"/>
    <w:rsid w:val="00D76922"/>
    <w:rsid w:val="00DA0454"/>
    <w:rsid w:val="00DB4715"/>
    <w:rsid w:val="00DC2450"/>
    <w:rsid w:val="00DE0859"/>
    <w:rsid w:val="00DE4152"/>
    <w:rsid w:val="00E17C46"/>
    <w:rsid w:val="00E20AA2"/>
    <w:rsid w:val="00E41D06"/>
    <w:rsid w:val="00E425ED"/>
    <w:rsid w:val="00E44253"/>
    <w:rsid w:val="00E730F5"/>
    <w:rsid w:val="00E7373F"/>
    <w:rsid w:val="00E7645E"/>
    <w:rsid w:val="00E90936"/>
    <w:rsid w:val="00E91282"/>
    <w:rsid w:val="00EB47F2"/>
    <w:rsid w:val="00EC35A4"/>
    <w:rsid w:val="00EE0365"/>
    <w:rsid w:val="00EE5621"/>
    <w:rsid w:val="00EE5A77"/>
    <w:rsid w:val="00EF77DD"/>
    <w:rsid w:val="00F06FD8"/>
    <w:rsid w:val="00F15D5D"/>
    <w:rsid w:val="00F3333A"/>
    <w:rsid w:val="00F42F27"/>
    <w:rsid w:val="00F432F6"/>
    <w:rsid w:val="00F50D56"/>
    <w:rsid w:val="00F75940"/>
    <w:rsid w:val="00F86280"/>
    <w:rsid w:val="00F911CD"/>
    <w:rsid w:val="00F93481"/>
    <w:rsid w:val="00FA6155"/>
    <w:rsid w:val="00FC4226"/>
    <w:rsid w:val="00FD14D5"/>
    <w:rsid w:val="00FE6E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2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3B0C"/>
    <w:pPr>
      <w:ind w:left="720"/>
      <w:contextualSpacing/>
    </w:pPr>
  </w:style>
  <w:style w:type="paragraph" w:customStyle="1" w:styleId="Default">
    <w:name w:val="Default"/>
    <w:rsid w:val="00020829"/>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6770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770AB"/>
    <w:rPr>
      <w:rFonts w:ascii="Tahoma" w:hAnsi="Tahoma" w:cs="Tahoma"/>
      <w:sz w:val="16"/>
      <w:szCs w:val="16"/>
    </w:rPr>
  </w:style>
  <w:style w:type="paragraph" w:styleId="a6">
    <w:name w:val="header"/>
    <w:basedOn w:val="a"/>
    <w:link w:val="a7"/>
    <w:uiPriority w:val="99"/>
    <w:semiHidden/>
    <w:unhideWhenUsed/>
    <w:rsid w:val="000C770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C7706"/>
  </w:style>
  <w:style w:type="paragraph" w:styleId="a8">
    <w:name w:val="footer"/>
    <w:basedOn w:val="a"/>
    <w:link w:val="a9"/>
    <w:uiPriority w:val="99"/>
    <w:semiHidden/>
    <w:unhideWhenUsed/>
    <w:rsid w:val="000C770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C77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3B0C"/>
    <w:pPr>
      <w:ind w:left="720"/>
      <w:contextualSpacing/>
    </w:pPr>
  </w:style>
  <w:style w:type="paragraph" w:customStyle="1" w:styleId="Default">
    <w:name w:val="Default"/>
    <w:rsid w:val="0002082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F6D8E-C8BF-4F89-B3F3-1C0A538CA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2477</Words>
  <Characters>14121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Семья</dc:creator>
  <cp:lastModifiedBy>ASUS</cp:lastModifiedBy>
  <cp:revision>3</cp:revision>
  <dcterms:created xsi:type="dcterms:W3CDTF">2015-01-23T12:38:00Z</dcterms:created>
  <dcterms:modified xsi:type="dcterms:W3CDTF">2016-10-26T20:03:00Z</dcterms:modified>
</cp:coreProperties>
</file>